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795D0">
      <w:pPr>
        <w:jc w:val="center"/>
        <w:rPr>
          <w:rFonts w:ascii="Times New Roman" w:hAnsi="Times New Roman" w:cs="Times New Roman"/>
          <w:b/>
          <w:bCs/>
          <w:sz w:val="44"/>
          <w:szCs w:val="44"/>
        </w:rPr>
      </w:pPr>
    </w:p>
    <w:p w14:paraId="2E6DBF75">
      <w:pPr>
        <w:jc w:val="center"/>
        <w:rPr>
          <w:rFonts w:ascii="Times New Roman" w:hAnsi="Times New Roman" w:cs="Times New Roman"/>
          <w:b/>
          <w:bCs/>
          <w:sz w:val="44"/>
          <w:szCs w:val="44"/>
        </w:rPr>
      </w:pPr>
    </w:p>
    <w:p w14:paraId="6E6475C5">
      <w:pPr>
        <w:jc w:val="center"/>
        <w:rPr>
          <w:rFonts w:ascii="Times New Roman" w:hAnsi="Times New Roman" w:cs="Times New Roman"/>
          <w:b/>
          <w:bCs/>
          <w:sz w:val="44"/>
          <w:szCs w:val="44"/>
        </w:rPr>
      </w:pPr>
    </w:p>
    <w:p w14:paraId="1A2DB43E">
      <w:pPr>
        <w:jc w:val="center"/>
        <w:rPr>
          <w:rFonts w:ascii="Times New Roman" w:hAnsi="Times New Roman" w:cs="Times New Roman"/>
          <w:b/>
          <w:bCs/>
          <w:sz w:val="44"/>
          <w:szCs w:val="44"/>
        </w:rPr>
      </w:pPr>
    </w:p>
    <w:p w14:paraId="474F9F68">
      <w:pPr>
        <w:jc w:val="center"/>
        <w:rPr>
          <w:rFonts w:ascii="Times New Roman" w:hAnsi="Times New Roman" w:cs="Times New Roman"/>
          <w:b/>
          <w:bCs/>
          <w:sz w:val="44"/>
          <w:szCs w:val="44"/>
        </w:rPr>
      </w:pPr>
    </w:p>
    <w:p w14:paraId="08EC1CBE">
      <w:pPr>
        <w:jc w:val="center"/>
        <w:rPr>
          <w:rFonts w:ascii="Times New Roman" w:hAnsi="Times New Roman" w:cs="Times New Roman"/>
          <w:b/>
          <w:bCs/>
          <w:sz w:val="44"/>
          <w:szCs w:val="44"/>
        </w:rPr>
      </w:pPr>
      <w:r>
        <w:rPr>
          <w:rFonts w:hint="eastAsia" w:ascii="Times New Roman" w:hAnsi="Times New Roman" w:cs="Times New Roman"/>
          <w:b/>
          <w:bCs/>
          <w:sz w:val="44"/>
          <w:szCs w:val="44"/>
        </w:rPr>
        <w:t>废矿物油综合利用工程优化项目</w:t>
      </w:r>
    </w:p>
    <w:p w14:paraId="6E69C7D5">
      <w:pPr>
        <w:jc w:val="center"/>
        <w:rPr>
          <w:rFonts w:ascii="Times New Roman" w:hAnsi="Times New Roman" w:cs="Times New Roman"/>
          <w:b/>
          <w:bCs/>
          <w:sz w:val="44"/>
          <w:szCs w:val="44"/>
        </w:rPr>
      </w:pPr>
      <w:r>
        <w:rPr>
          <w:rFonts w:hint="eastAsia" w:ascii="Times New Roman" w:hAnsi="Times New Roman" w:cs="Times New Roman"/>
          <w:b/>
          <w:bCs/>
          <w:sz w:val="44"/>
          <w:szCs w:val="44"/>
          <w:lang w:val="en-US" w:eastAsia="zh-CN"/>
        </w:rPr>
        <w:t>真空泵循环水冷器清洗服务</w:t>
      </w:r>
      <w:r>
        <w:rPr>
          <w:rFonts w:hint="eastAsia" w:ascii="Times New Roman" w:hAnsi="Times New Roman" w:cs="Times New Roman"/>
          <w:b/>
          <w:bCs/>
          <w:sz w:val="44"/>
          <w:szCs w:val="44"/>
        </w:rPr>
        <w:t>采购</w:t>
      </w:r>
      <w:r>
        <w:rPr>
          <w:rFonts w:ascii="Times New Roman" w:hAnsi="Times New Roman" w:cs="Times New Roman"/>
          <w:b/>
          <w:bCs/>
          <w:sz w:val="44"/>
          <w:szCs w:val="44"/>
        </w:rPr>
        <w:t>需求书</w:t>
      </w:r>
    </w:p>
    <w:p w14:paraId="5FE2E5F9">
      <w:pPr>
        <w:jc w:val="center"/>
        <w:rPr>
          <w:rFonts w:ascii="Times New Roman" w:hAnsi="Times New Roman" w:cs="Times New Roman"/>
          <w:b/>
          <w:bCs/>
          <w:sz w:val="44"/>
          <w:szCs w:val="44"/>
        </w:rPr>
      </w:pPr>
    </w:p>
    <w:p w14:paraId="6B16E833">
      <w:pPr>
        <w:jc w:val="center"/>
        <w:rPr>
          <w:rFonts w:ascii="Times New Roman" w:hAnsi="Times New Roman" w:cs="Times New Roman"/>
          <w:b/>
          <w:bCs/>
          <w:sz w:val="44"/>
          <w:szCs w:val="44"/>
        </w:rPr>
      </w:pPr>
    </w:p>
    <w:p w14:paraId="0EC32CA6">
      <w:pPr>
        <w:jc w:val="center"/>
        <w:rPr>
          <w:rFonts w:ascii="Times New Roman" w:hAnsi="Times New Roman" w:cs="Times New Roman"/>
          <w:b/>
          <w:bCs/>
          <w:sz w:val="44"/>
          <w:szCs w:val="44"/>
        </w:rPr>
      </w:pPr>
    </w:p>
    <w:p w14:paraId="1E2F1F9A">
      <w:pPr>
        <w:jc w:val="center"/>
        <w:rPr>
          <w:rFonts w:ascii="Times New Roman" w:hAnsi="Times New Roman" w:cs="Times New Roman"/>
          <w:b/>
          <w:bCs/>
          <w:sz w:val="44"/>
          <w:szCs w:val="44"/>
        </w:rPr>
      </w:pPr>
    </w:p>
    <w:p w14:paraId="47C5A7CD">
      <w:pPr>
        <w:pStyle w:val="4"/>
        <w:rPr>
          <w:rFonts w:ascii="Times New Roman" w:hAnsi="Times New Roman"/>
          <w:b/>
          <w:bCs/>
          <w:sz w:val="44"/>
          <w:szCs w:val="44"/>
        </w:rPr>
      </w:pPr>
    </w:p>
    <w:p w14:paraId="27F2C81F"/>
    <w:p w14:paraId="1F3E4DF2">
      <w:pPr>
        <w:jc w:val="center"/>
        <w:rPr>
          <w:rFonts w:ascii="Times New Roman" w:hAnsi="Times New Roman" w:cs="Times New Roman"/>
          <w:b/>
          <w:bCs/>
          <w:sz w:val="44"/>
          <w:szCs w:val="44"/>
        </w:rPr>
      </w:pPr>
    </w:p>
    <w:p w14:paraId="12534C67">
      <w:pPr>
        <w:jc w:val="center"/>
        <w:rPr>
          <w:rFonts w:ascii="Times New Roman" w:hAnsi="Times New Roman" w:cs="Times New Roman"/>
          <w:b/>
          <w:bCs/>
          <w:sz w:val="44"/>
          <w:szCs w:val="44"/>
        </w:rPr>
      </w:pPr>
    </w:p>
    <w:p w14:paraId="70E29708">
      <w:pPr>
        <w:pStyle w:val="4"/>
      </w:pPr>
    </w:p>
    <w:p w14:paraId="69198020">
      <w:pPr>
        <w:jc w:val="center"/>
        <w:rPr>
          <w:rFonts w:ascii="Times New Roman" w:hAnsi="Times New Roman" w:cs="Times New Roman"/>
          <w:b/>
          <w:bCs/>
          <w:sz w:val="44"/>
          <w:szCs w:val="44"/>
        </w:rPr>
      </w:pPr>
    </w:p>
    <w:p w14:paraId="0DA2FDDB">
      <w:pPr>
        <w:jc w:val="center"/>
        <w:sectPr>
          <w:pgSz w:w="11906" w:h="16838"/>
          <w:pgMar w:top="1440" w:right="1800" w:bottom="1440" w:left="1800" w:header="851" w:footer="992" w:gutter="0"/>
          <w:pgNumType w:start="1"/>
          <w:cols w:space="425" w:num="1"/>
          <w:docGrid w:type="lines" w:linePitch="312" w:charSpace="0"/>
        </w:sectPr>
      </w:pPr>
      <w:r>
        <w:rPr>
          <w:rFonts w:hint="eastAsia" w:ascii="Times New Roman" w:hAnsi="Times New Roman" w:cs="Times New Roman"/>
          <w:b/>
          <w:bCs/>
          <w:sz w:val="32"/>
          <w:szCs w:val="32"/>
        </w:rPr>
        <w:t>编制时间：202</w:t>
      </w:r>
      <w:r>
        <w:rPr>
          <w:rFonts w:hint="eastAsia" w:ascii="Times New Roman" w:hAnsi="Times New Roman" w:cs="Times New Roman"/>
          <w:b/>
          <w:bCs/>
          <w:sz w:val="32"/>
          <w:szCs w:val="32"/>
          <w:lang w:val="en-US" w:eastAsia="zh-CN"/>
        </w:rPr>
        <w:t>5</w:t>
      </w:r>
      <w:r>
        <w:rPr>
          <w:rFonts w:hint="eastAsia" w:ascii="Times New Roman" w:hAnsi="Times New Roman" w:cs="Times New Roman"/>
          <w:b/>
          <w:bCs/>
          <w:sz w:val="32"/>
          <w:szCs w:val="32"/>
        </w:rPr>
        <w:t>年</w:t>
      </w:r>
      <w:r>
        <w:rPr>
          <w:rFonts w:hint="eastAsia" w:ascii="Times New Roman" w:hAnsi="Times New Roman" w:cs="Times New Roman"/>
          <w:b/>
          <w:bCs/>
          <w:sz w:val="32"/>
          <w:szCs w:val="32"/>
          <w:lang w:val="en-US" w:eastAsia="zh-CN"/>
        </w:rPr>
        <w:t>6</w:t>
      </w:r>
      <w:r>
        <w:rPr>
          <w:rFonts w:hint="eastAsia" w:ascii="Times New Roman" w:hAnsi="Times New Roman" w:cs="Times New Roman"/>
          <w:b/>
          <w:bCs/>
          <w:sz w:val="32"/>
          <w:szCs w:val="32"/>
        </w:rPr>
        <w:t>月</w:t>
      </w:r>
    </w:p>
    <w:p w14:paraId="6748CB62">
      <w:pPr>
        <w:numPr>
          <w:ilvl w:val="0"/>
          <w:numId w:val="1"/>
        </w:numPr>
        <w:jc w:val="left"/>
        <w:outlineLvl w:val="0"/>
        <w:rPr>
          <w:rFonts w:ascii="Times New Roman" w:hAnsi="Times New Roman" w:cs="Times New Roman"/>
          <w:b/>
          <w:bCs/>
          <w:sz w:val="32"/>
          <w:szCs w:val="32"/>
        </w:rPr>
      </w:pPr>
      <w:bookmarkStart w:id="0" w:name="_Toc28269"/>
      <w:bookmarkStart w:id="1" w:name="_Toc15882"/>
      <w:r>
        <w:rPr>
          <w:rFonts w:ascii="Times New Roman" w:hAnsi="Times New Roman" w:cs="Times New Roman"/>
          <w:b/>
          <w:bCs/>
          <w:sz w:val="32"/>
          <w:szCs w:val="32"/>
        </w:rPr>
        <w:t>立项情况介绍</w:t>
      </w:r>
      <w:bookmarkEnd w:id="0"/>
      <w:bookmarkEnd w:id="1"/>
    </w:p>
    <w:p w14:paraId="51DF4558">
      <w:pPr>
        <w:spacing w:line="360" w:lineRule="auto"/>
        <w:ind w:firstLine="600" w:firstLineChars="200"/>
        <w:jc w:val="left"/>
        <w:rPr>
          <w:rFonts w:ascii="Times New Roman" w:hAnsi="Times New Roman" w:eastAsia="宋体" w:cs="Times New Roman"/>
          <w:sz w:val="30"/>
          <w:szCs w:val="30"/>
        </w:rPr>
      </w:pPr>
      <w:r>
        <w:rPr>
          <w:rFonts w:ascii="Times New Roman" w:hAnsi="Times New Roman" w:eastAsia="宋体" w:cs="Times New Roman"/>
          <w:sz w:val="30"/>
          <w:szCs w:val="30"/>
        </w:rPr>
        <w:t>本项目为</w:t>
      </w:r>
      <w:r>
        <w:rPr>
          <w:rFonts w:ascii="Times New Roman" w:hAnsi="Times New Roman" w:eastAsia="宋体" w:cs="Times New Roman"/>
          <w:sz w:val="30"/>
          <w:szCs w:val="30"/>
        </w:rPr>
        <w:sym w:font="Wingdings 2" w:char="00A3"/>
      </w:r>
      <w:r>
        <w:rPr>
          <w:rFonts w:ascii="Times New Roman" w:hAnsi="Times New Roman" w:eastAsia="宋体" w:cs="Times New Roman"/>
          <w:sz w:val="30"/>
          <w:szCs w:val="30"/>
        </w:rPr>
        <w:t>新建</w:t>
      </w:r>
      <w:r>
        <w:rPr>
          <w:rFonts w:ascii="Times New Roman" w:hAnsi="Times New Roman" w:eastAsia="宋体" w:cs="Times New Roman"/>
          <w:sz w:val="30"/>
          <w:szCs w:val="30"/>
        </w:rPr>
        <w:sym w:font="Wingdings 2" w:char="0052"/>
      </w:r>
      <w:r>
        <w:rPr>
          <w:rFonts w:ascii="Times New Roman" w:hAnsi="Times New Roman" w:eastAsia="宋体" w:cs="Times New Roman"/>
          <w:sz w:val="30"/>
          <w:szCs w:val="30"/>
        </w:rPr>
        <w:t>延续项目，项目名称</w:t>
      </w:r>
      <w:r>
        <w:rPr>
          <w:rFonts w:hint="eastAsia" w:ascii="Times New Roman" w:hAnsi="Times New Roman" w:eastAsia="宋体" w:cs="Times New Roman"/>
          <w:sz w:val="30"/>
          <w:szCs w:val="30"/>
        </w:rPr>
        <w:t>废矿物油综合利用工程优化项目</w:t>
      </w:r>
      <w:r>
        <w:rPr>
          <w:rFonts w:hint="eastAsia" w:ascii="Times New Roman" w:hAnsi="Times New Roman" w:eastAsia="宋体" w:cs="Times New Roman"/>
          <w:sz w:val="30"/>
          <w:szCs w:val="30"/>
          <w:lang w:val="en-US" w:eastAsia="zh-CN"/>
        </w:rPr>
        <w:t>真空泵循环水冷器清洗服务</w:t>
      </w:r>
      <w:r>
        <w:rPr>
          <w:rFonts w:ascii="Times New Roman" w:hAnsi="Times New Roman" w:eastAsia="宋体" w:cs="Times New Roman"/>
          <w:sz w:val="30"/>
          <w:szCs w:val="30"/>
        </w:rPr>
        <w:t>，项目预算</w:t>
      </w:r>
      <w:r>
        <w:rPr>
          <w:rFonts w:ascii="Times New Roman" w:hAnsi="Times New Roman" w:eastAsia="宋体" w:cs="Times New Roman"/>
          <w:sz w:val="30"/>
          <w:szCs w:val="30"/>
          <w:u w:val="single"/>
        </w:rPr>
        <w:t xml:space="preserve"> </w:t>
      </w:r>
      <w:r>
        <w:rPr>
          <w:rFonts w:hint="eastAsia" w:ascii="Times New Roman" w:hAnsi="Times New Roman" w:eastAsia="宋体" w:cs="Times New Roman"/>
          <w:sz w:val="30"/>
          <w:szCs w:val="30"/>
          <w:u w:val="single"/>
        </w:rPr>
        <w:t xml:space="preserve">     </w:t>
      </w:r>
      <w:r>
        <w:rPr>
          <w:rFonts w:ascii="Times New Roman" w:hAnsi="Times New Roman" w:eastAsia="宋体" w:cs="Times New Roman"/>
          <w:sz w:val="30"/>
          <w:szCs w:val="30"/>
          <w:u w:val="single"/>
        </w:rPr>
        <w:t xml:space="preserve"> </w:t>
      </w:r>
      <w:r>
        <w:rPr>
          <w:rFonts w:ascii="Times New Roman" w:hAnsi="Times New Roman" w:eastAsia="宋体" w:cs="Times New Roman"/>
          <w:sz w:val="30"/>
          <w:szCs w:val="30"/>
        </w:rPr>
        <w:t>，已于</w:t>
      </w:r>
      <w:r>
        <w:rPr>
          <w:rFonts w:ascii="Times New Roman" w:hAnsi="Times New Roman" w:eastAsia="宋体" w:cs="Times New Roman"/>
          <w:sz w:val="30"/>
          <w:szCs w:val="30"/>
          <w:u w:val="single"/>
        </w:rPr>
        <w:t xml:space="preserve"> </w:t>
      </w:r>
      <w:r>
        <w:rPr>
          <w:rFonts w:hint="eastAsia" w:ascii="Times New Roman" w:hAnsi="Times New Roman" w:eastAsia="宋体" w:cs="Times New Roman"/>
          <w:sz w:val="30"/>
          <w:szCs w:val="30"/>
          <w:u w:val="single"/>
        </w:rPr>
        <w:t xml:space="preserve">   </w:t>
      </w:r>
      <w:r>
        <w:rPr>
          <w:rFonts w:ascii="Times New Roman" w:hAnsi="Times New Roman" w:eastAsia="宋体" w:cs="Times New Roman"/>
          <w:sz w:val="30"/>
          <w:szCs w:val="30"/>
          <w:u w:val="single"/>
        </w:rPr>
        <w:t xml:space="preserve"> </w:t>
      </w:r>
      <w:r>
        <w:rPr>
          <w:rFonts w:ascii="Times New Roman" w:hAnsi="Times New Roman" w:eastAsia="宋体" w:cs="Times New Roman"/>
          <w:sz w:val="30"/>
          <w:szCs w:val="30"/>
        </w:rPr>
        <w:t>年</w:t>
      </w:r>
      <w:r>
        <w:rPr>
          <w:rFonts w:ascii="Times New Roman" w:hAnsi="Times New Roman" w:eastAsia="宋体" w:cs="Times New Roman"/>
          <w:sz w:val="30"/>
          <w:szCs w:val="30"/>
          <w:u w:val="single"/>
        </w:rPr>
        <w:t xml:space="preserve"> </w:t>
      </w:r>
      <w:r>
        <w:rPr>
          <w:rFonts w:hint="eastAsia" w:ascii="Times New Roman" w:hAnsi="Times New Roman" w:eastAsia="宋体" w:cs="Times New Roman"/>
          <w:sz w:val="30"/>
          <w:szCs w:val="30"/>
          <w:u w:val="single"/>
        </w:rPr>
        <w:t xml:space="preserve"> </w:t>
      </w:r>
      <w:r>
        <w:rPr>
          <w:rFonts w:ascii="Times New Roman" w:hAnsi="Times New Roman" w:eastAsia="宋体" w:cs="Times New Roman"/>
          <w:sz w:val="30"/>
          <w:szCs w:val="30"/>
          <w:u w:val="single"/>
        </w:rPr>
        <w:t xml:space="preserve"> </w:t>
      </w:r>
      <w:r>
        <w:rPr>
          <w:rFonts w:ascii="Times New Roman" w:hAnsi="Times New Roman" w:eastAsia="宋体" w:cs="Times New Roman"/>
          <w:sz w:val="30"/>
          <w:szCs w:val="30"/>
        </w:rPr>
        <w:t>月</w:t>
      </w:r>
      <w:r>
        <w:rPr>
          <w:rFonts w:ascii="Times New Roman" w:hAnsi="Times New Roman" w:eastAsia="宋体" w:cs="Times New Roman"/>
          <w:sz w:val="30"/>
          <w:szCs w:val="30"/>
          <w:u w:val="single"/>
        </w:rPr>
        <w:t xml:space="preserve"> </w:t>
      </w:r>
      <w:r>
        <w:rPr>
          <w:rFonts w:hint="eastAsia" w:ascii="Times New Roman" w:hAnsi="Times New Roman" w:eastAsia="宋体" w:cs="Times New Roman"/>
          <w:sz w:val="30"/>
          <w:szCs w:val="30"/>
          <w:u w:val="single"/>
        </w:rPr>
        <w:t xml:space="preserve"> </w:t>
      </w:r>
      <w:r>
        <w:rPr>
          <w:rFonts w:ascii="Times New Roman" w:hAnsi="Times New Roman" w:eastAsia="宋体" w:cs="Times New Roman"/>
          <w:sz w:val="30"/>
          <w:szCs w:val="30"/>
          <w:u w:val="single"/>
        </w:rPr>
        <w:t xml:space="preserve"> </w:t>
      </w:r>
      <w:r>
        <w:rPr>
          <w:rFonts w:ascii="Times New Roman" w:hAnsi="Times New Roman" w:eastAsia="宋体" w:cs="Times New Roman"/>
          <w:sz w:val="30"/>
          <w:szCs w:val="30"/>
        </w:rPr>
        <w:t>日通过</w:t>
      </w:r>
      <w:r>
        <w:rPr>
          <w:rFonts w:ascii="Times New Roman" w:hAnsi="Times New Roman" w:eastAsia="宋体" w:cs="Times New Roman"/>
          <w:sz w:val="30"/>
          <w:szCs w:val="30"/>
        </w:rPr>
        <w:sym w:font="Wingdings 2" w:char="00A3"/>
      </w:r>
      <w:r>
        <w:rPr>
          <w:rFonts w:ascii="Times New Roman" w:hAnsi="Times New Roman" w:eastAsia="宋体" w:cs="Times New Roman"/>
          <w:sz w:val="30"/>
          <w:szCs w:val="30"/>
        </w:rPr>
        <w:t>请示件</w:t>
      </w:r>
      <w:r>
        <w:rPr>
          <w:rFonts w:ascii="Times New Roman" w:hAnsi="Times New Roman" w:eastAsia="宋体" w:cs="Times New Roman"/>
          <w:sz w:val="30"/>
          <w:szCs w:val="30"/>
        </w:rPr>
        <w:sym w:font="Wingdings 2" w:char="00A3"/>
      </w:r>
      <w:r>
        <w:rPr>
          <w:rFonts w:ascii="Times New Roman" w:hAnsi="Times New Roman" w:eastAsia="宋体" w:cs="Times New Roman"/>
          <w:sz w:val="30"/>
          <w:szCs w:val="30"/>
        </w:rPr>
        <w:t>新能源公司</w:t>
      </w:r>
      <w:r>
        <w:rPr>
          <w:rFonts w:ascii="Times New Roman" w:hAnsi="Times New Roman" w:eastAsia="宋体" w:cs="Times New Roman"/>
          <w:sz w:val="30"/>
          <w:szCs w:val="30"/>
          <w:u w:val="single"/>
        </w:rPr>
        <w:t xml:space="preserve"> </w:t>
      </w:r>
      <w:r>
        <w:rPr>
          <w:rFonts w:hint="eastAsia" w:ascii="Times New Roman" w:hAnsi="Times New Roman" w:eastAsia="宋体" w:cs="Times New Roman"/>
          <w:sz w:val="30"/>
          <w:szCs w:val="30"/>
          <w:u w:val="single"/>
        </w:rPr>
        <w:t xml:space="preserve"> </w:t>
      </w:r>
      <w:r>
        <w:rPr>
          <w:rFonts w:ascii="Times New Roman" w:hAnsi="Times New Roman" w:eastAsia="宋体" w:cs="Times New Roman"/>
          <w:sz w:val="30"/>
          <w:szCs w:val="30"/>
          <w:u w:val="single"/>
        </w:rPr>
        <w:t xml:space="preserve"> </w:t>
      </w:r>
      <w:r>
        <w:rPr>
          <w:rFonts w:ascii="Times New Roman" w:hAnsi="Times New Roman" w:eastAsia="宋体" w:cs="Times New Roman"/>
          <w:sz w:val="30"/>
          <w:szCs w:val="30"/>
        </w:rPr>
        <w:t>次总办会立项。</w:t>
      </w:r>
    </w:p>
    <w:p w14:paraId="26058733">
      <w:pPr>
        <w:spacing w:line="360" w:lineRule="auto"/>
        <w:ind w:firstLine="600" w:firstLineChars="200"/>
        <w:jc w:val="left"/>
        <w:rPr>
          <w:rFonts w:ascii="Times New Roman" w:hAnsi="Times New Roman" w:eastAsia="宋体" w:cs="Times New Roman"/>
          <w:sz w:val="30"/>
          <w:szCs w:val="30"/>
        </w:rPr>
      </w:pPr>
      <w:r>
        <w:rPr>
          <w:rFonts w:ascii="Times New Roman" w:hAnsi="Times New Roman" w:eastAsia="宋体" w:cs="Times New Roman"/>
          <w:sz w:val="30"/>
          <w:szCs w:val="30"/>
        </w:rPr>
        <w:t>注：相关预算及立项审批材料详见OA系统</w:t>
      </w:r>
      <w:r>
        <w:rPr>
          <w:rFonts w:hint="eastAsia" w:ascii="Times New Roman" w:hAnsi="Times New Roman" w:eastAsia="宋体" w:cs="Times New Roman"/>
          <w:sz w:val="30"/>
          <w:szCs w:val="30"/>
        </w:rPr>
        <w:t>采购</w:t>
      </w:r>
      <w:r>
        <w:rPr>
          <w:rFonts w:ascii="Times New Roman" w:hAnsi="Times New Roman" w:eastAsia="宋体" w:cs="Times New Roman"/>
          <w:sz w:val="30"/>
          <w:szCs w:val="30"/>
        </w:rPr>
        <w:t>需求书附件：签字扫描限价文件和立项依据（会议纪要或请示件等）。</w:t>
      </w:r>
    </w:p>
    <w:p w14:paraId="672D5D3E">
      <w:pPr>
        <w:numPr>
          <w:ilvl w:val="0"/>
          <w:numId w:val="1"/>
        </w:numPr>
        <w:jc w:val="left"/>
        <w:outlineLvl w:val="0"/>
        <w:rPr>
          <w:rFonts w:ascii="Times New Roman" w:hAnsi="Times New Roman" w:cs="Times New Roman"/>
          <w:b/>
          <w:bCs/>
          <w:sz w:val="32"/>
          <w:szCs w:val="32"/>
        </w:rPr>
      </w:pPr>
      <w:bookmarkStart w:id="2" w:name="_Toc13027"/>
      <w:bookmarkStart w:id="3" w:name="_Toc24010"/>
      <w:r>
        <w:rPr>
          <w:rFonts w:ascii="Times New Roman" w:hAnsi="Times New Roman" w:cs="Times New Roman"/>
          <w:b/>
          <w:bCs/>
          <w:sz w:val="32"/>
          <w:szCs w:val="32"/>
        </w:rPr>
        <w:t>项目性质</w:t>
      </w:r>
      <w:bookmarkEnd w:id="2"/>
      <w:bookmarkEnd w:id="3"/>
    </w:p>
    <w:p w14:paraId="40A7E2CD">
      <w:pPr>
        <w:ind w:firstLine="640" w:firstLineChars="200"/>
        <w:jc w:val="left"/>
        <w:rPr>
          <w:rFonts w:ascii="Times New Roman" w:hAnsi="Times New Roman" w:cs="Times New Roman"/>
          <w:b/>
          <w:bCs/>
          <w:sz w:val="32"/>
          <w:szCs w:val="32"/>
        </w:rPr>
      </w:pPr>
      <w:r>
        <w:rPr>
          <w:rFonts w:ascii="Times New Roman" w:hAnsi="Times New Roman" w:cs="Times New Roman"/>
          <w:sz w:val="32"/>
          <w:szCs w:val="32"/>
        </w:rPr>
        <w:sym w:font="Wingdings 2" w:char="00A3"/>
      </w:r>
      <w:r>
        <w:rPr>
          <w:rFonts w:ascii="Times New Roman" w:hAnsi="Times New Roman" w:cs="Times New Roman"/>
          <w:sz w:val="32"/>
          <w:szCs w:val="32"/>
        </w:rPr>
        <w:t xml:space="preserve">货物  </w:t>
      </w:r>
      <w:r>
        <w:rPr>
          <w:rFonts w:ascii="Times New Roman" w:hAnsi="Times New Roman" w:cs="Times New Roman"/>
          <w:sz w:val="32"/>
          <w:szCs w:val="32"/>
        </w:rPr>
        <w:sym w:font="Wingdings 2" w:char="0052"/>
      </w:r>
      <w:r>
        <w:rPr>
          <w:rFonts w:ascii="Times New Roman" w:hAnsi="Times New Roman" w:cs="Times New Roman"/>
          <w:sz w:val="32"/>
          <w:szCs w:val="32"/>
        </w:rPr>
        <w:t xml:space="preserve">服务  </w:t>
      </w:r>
      <w:r>
        <w:rPr>
          <w:rFonts w:ascii="Times New Roman" w:hAnsi="Times New Roman" w:cs="Times New Roman"/>
          <w:sz w:val="32"/>
          <w:szCs w:val="32"/>
        </w:rPr>
        <w:sym w:font="Wingdings 2" w:char="00A3"/>
      </w:r>
      <w:r>
        <w:rPr>
          <w:rFonts w:ascii="Times New Roman" w:hAnsi="Times New Roman" w:cs="Times New Roman"/>
          <w:sz w:val="32"/>
          <w:szCs w:val="32"/>
        </w:rPr>
        <w:t xml:space="preserve">工程  </w:t>
      </w:r>
      <w:r>
        <w:rPr>
          <w:rFonts w:ascii="Times New Roman" w:hAnsi="Times New Roman" w:cs="Times New Roman"/>
          <w:sz w:val="32"/>
          <w:szCs w:val="32"/>
        </w:rPr>
        <w:sym w:font="Wingdings 2" w:char="00A3"/>
      </w:r>
      <w:r>
        <w:rPr>
          <w:rFonts w:ascii="Times New Roman" w:hAnsi="Times New Roman" w:cs="Times New Roman"/>
          <w:sz w:val="32"/>
          <w:szCs w:val="32"/>
        </w:rPr>
        <w:t>其他</w:t>
      </w:r>
      <w:r>
        <w:rPr>
          <w:rFonts w:ascii="Times New Roman" w:hAnsi="Times New Roman" w:cs="Times New Roman"/>
          <w:sz w:val="32"/>
          <w:szCs w:val="32"/>
          <w:u w:val="single"/>
        </w:rPr>
        <w:t xml:space="preserve">       </w:t>
      </w:r>
    </w:p>
    <w:p w14:paraId="26E0A39E">
      <w:pPr>
        <w:numPr>
          <w:ilvl w:val="0"/>
          <w:numId w:val="1"/>
        </w:numPr>
        <w:jc w:val="left"/>
        <w:outlineLvl w:val="0"/>
        <w:rPr>
          <w:rFonts w:ascii="Times New Roman" w:hAnsi="Times New Roman" w:cs="Times New Roman"/>
          <w:b/>
          <w:bCs/>
          <w:sz w:val="32"/>
          <w:szCs w:val="32"/>
        </w:rPr>
      </w:pPr>
      <w:bookmarkStart w:id="4" w:name="_Toc3594"/>
      <w:bookmarkStart w:id="5" w:name="_Toc19496"/>
      <w:r>
        <w:rPr>
          <w:rFonts w:ascii="Times New Roman" w:hAnsi="Times New Roman" w:cs="Times New Roman"/>
          <w:b/>
          <w:bCs/>
          <w:sz w:val="32"/>
          <w:szCs w:val="32"/>
        </w:rPr>
        <w:t>需求概况</w:t>
      </w:r>
      <w:bookmarkEnd w:id="4"/>
      <w:bookmarkEnd w:id="5"/>
    </w:p>
    <w:p w14:paraId="10B43DCC">
      <w:pPr>
        <w:tabs>
          <w:tab w:val="left" w:pos="320"/>
        </w:tabs>
        <w:outlineLvl w:val="1"/>
        <w:rPr>
          <w:rFonts w:ascii="Times New Roman" w:hAnsi="Times New Roman" w:cs="Times New Roman"/>
          <w:b/>
          <w:bCs/>
          <w:sz w:val="30"/>
          <w:szCs w:val="30"/>
        </w:rPr>
      </w:pPr>
      <w:bookmarkStart w:id="6" w:name="_Toc4055"/>
      <w:bookmarkStart w:id="7" w:name="_Toc7735"/>
      <w:r>
        <w:rPr>
          <w:rFonts w:hint="eastAsia" w:ascii="Times New Roman" w:hAnsi="Times New Roman" w:cs="Times New Roman"/>
          <w:b/>
          <w:bCs/>
          <w:sz w:val="30"/>
          <w:szCs w:val="30"/>
        </w:rPr>
        <w:t>3.1</w:t>
      </w:r>
      <w:bookmarkEnd w:id="6"/>
      <w:r>
        <w:rPr>
          <w:rFonts w:hint="eastAsia" w:ascii="Times New Roman" w:hAnsi="Times New Roman" w:cs="Times New Roman"/>
          <w:b/>
          <w:bCs/>
          <w:sz w:val="30"/>
          <w:szCs w:val="30"/>
        </w:rPr>
        <w:t>项目概况</w:t>
      </w:r>
      <w:bookmarkEnd w:id="7"/>
    </w:p>
    <w:p w14:paraId="71330361">
      <w:pPr>
        <w:tabs>
          <w:tab w:val="left" w:pos="320"/>
        </w:tabs>
        <w:outlineLvl w:val="1"/>
        <w:rPr>
          <w:rFonts w:ascii="Times New Roman" w:hAnsi="Times New Roman" w:cs="Times New Roman"/>
          <w:sz w:val="30"/>
          <w:szCs w:val="30"/>
        </w:rPr>
      </w:pPr>
      <w:bookmarkStart w:id="8" w:name="_Toc30486"/>
      <w:r>
        <w:rPr>
          <w:rFonts w:hint="eastAsia" w:ascii="Times New Roman" w:hAnsi="Times New Roman" w:cs="Times New Roman"/>
          <w:sz w:val="30"/>
          <w:szCs w:val="30"/>
        </w:rPr>
        <w:t>3.1.1 项目名称</w:t>
      </w:r>
      <w:bookmarkEnd w:id="8"/>
    </w:p>
    <w:p w14:paraId="3C9463B3">
      <w:pPr>
        <w:tabs>
          <w:tab w:val="left" w:pos="320"/>
        </w:tabs>
        <w:ind w:firstLine="600" w:firstLineChars="200"/>
        <w:outlineLvl w:val="1"/>
        <w:rPr>
          <w:rFonts w:ascii="Times New Roman" w:hAnsi="Times New Roman" w:eastAsia="宋体" w:cs="Times New Roman"/>
          <w:sz w:val="30"/>
          <w:szCs w:val="30"/>
        </w:rPr>
      </w:pPr>
      <w:bookmarkStart w:id="9" w:name="_Toc22633"/>
      <w:bookmarkStart w:id="10" w:name="_Toc19376"/>
      <w:bookmarkStart w:id="11" w:name="_Toc3556"/>
      <w:bookmarkStart w:id="12" w:name="_Toc13763"/>
      <w:bookmarkStart w:id="13" w:name="_Toc11605"/>
      <w:bookmarkStart w:id="14" w:name="_Toc23582"/>
      <w:bookmarkStart w:id="15" w:name="_Toc12574"/>
      <w:r>
        <w:rPr>
          <w:rFonts w:hint="eastAsia" w:ascii="Times New Roman" w:hAnsi="Times New Roman" w:eastAsia="宋体" w:cs="Times New Roman"/>
          <w:sz w:val="30"/>
          <w:szCs w:val="30"/>
        </w:rPr>
        <w:t>废矿物油综合利用工程优化项目</w:t>
      </w:r>
      <w:r>
        <w:rPr>
          <w:rFonts w:hint="eastAsia" w:ascii="Times New Roman" w:hAnsi="Times New Roman" w:eastAsia="宋体" w:cs="Times New Roman"/>
          <w:sz w:val="30"/>
          <w:szCs w:val="30"/>
          <w:lang w:val="en-US" w:eastAsia="zh-CN"/>
        </w:rPr>
        <w:t>真空泵循环水冷器清洗</w:t>
      </w:r>
      <w:r>
        <w:rPr>
          <w:rFonts w:hint="eastAsia" w:ascii="Times New Roman" w:hAnsi="Times New Roman" w:eastAsia="宋体" w:cs="Times New Roman"/>
          <w:sz w:val="30"/>
          <w:szCs w:val="30"/>
        </w:rPr>
        <w:t>服务</w:t>
      </w:r>
      <w:bookmarkEnd w:id="9"/>
      <w:bookmarkEnd w:id="10"/>
      <w:bookmarkEnd w:id="11"/>
      <w:bookmarkEnd w:id="12"/>
      <w:bookmarkEnd w:id="13"/>
      <w:bookmarkEnd w:id="14"/>
      <w:bookmarkEnd w:id="15"/>
    </w:p>
    <w:p w14:paraId="56ADF152">
      <w:pPr>
        <w:tabs>
          <w:tab w:val="left" w:pos="320"/>
        </w:tabs>
        <w:outlineLvl w:val="1"/>
        <w:rPr>
          <w:rFonts w:ascii="Times New Roman" w:hAnsi="Times New Roman" w:eastAsia="宋体" w:cs="Times New Roman"/>
          <w:sz w:val="30"/>
          <w:szCs w:val="30"/>
        </w:rPr>
      </w:pPr>
      <w:bookmarkStart w:id="16" w:name="_Toc32235"/>
      <w:r>
        <w:rPr>
          <w:rFonts w:hint="eastAsia" w:ascii="Times New Roman" w:hAnsi="Times New Roman" w:cs="Times New Roman"/>
          <w:sz w:val="30"/>
          <w:szCs w:val="30"/>
        </w:rPr>
        <w:t>3.1.2工程规模</w:t>
      </w:r>
      <w:bookmarkEnd w:id="16"/>
    </w:p>
    <w:p w14:paraId="63BB43D6">
      <w:pPr>
        <w:tabs>
          <w:tab w:val="left" w:pos="320"/>
        </w:tabs>
        <w:ind w:firstLine="600" w:firstLineChars="200"/>
        <w:outlineLvl w:val="1"/>
        <w:rPr>
          <w:rFonts w:hint="eastAsia" w:ascii="Times New Roman" w:hAnsi="Times New Roman" w:eastAsia="宋体" w:cs="Times New Roman"/>
          <w:sz w:val="30"/>
          <w:szCs w:val="30"/>
          <w:lang w:val="en-US" w:eastAsia="zh-CN"/>
        </w:rPr>
      </w:pPr>
      <w:bookmarkStart w:id="17" w:name="_Toc15050"/>
      <w:bookmarkStart w:id="18" w:name="_Toc1501"/>
      <w:bookmarkStart w:id="19" w:name="_Toc30673"/>
      <w:bookmarkStart w:id="20" w:name="_Toc15745"/>
      <w:bookmarkStart w:id="21" w:name="_Toc11792"/>
      <w:bookmarkStart w:id="22" w:name="_Toc6380"/>
      <w:r>
        <w:rPr>
          <w:rFonts w:hint="eastAsia" w:ascii="Times New Roman" w:hAnsi="Times New Roman" w:eastAsia="宋体" w:cs="Times New Roman"/>
          <w:sz w:val="30"/>
          <w:szCs w:val="30"/>
        </w:rPr>
        <w:t>废矿物油综合利用工程</w:t>
      </w:r>
      <w:r>
        <w:rPr>
          <w:rFonts w:hint="eastAsia" w:ascii="Times New Roman" w:hAnsi="Times New Roman" w:eastAsia="宋体" w:cs="Times New Roman"/>
          <w:sz w:val="30"/>
          <w:szCs w:val="30"/>
          <w:lang w:val="en-US" w:eastAsia="zh-CN"/>
        </w:rPr>
        <w:t>优化项目拟</w:t>
      </w:r>
      <w:r>
        <w:rPr>
          <w:rFonts w:hint="eastAsia" w:ascii="Times New Roman" w:hAnsi="Times New Roman" w:eastAsia="宋体" w:cs="Times New Roman"/>
          <w:sz w:val="30"/>
          <w:szCs w:val="30"/>
        </w:rPr>
        <w:t>收集处理HW08废矿物油5万吨/年</w:t>
      </w:r>
      <w:bookmarkEnd w:id="17"/>
      <w:bookmarkEnd w:id="18"/>
      <w:bookmarkEnd w:id="19"/>
      <w:bookmarkStart w:id="23" w:name="_Toc321"/>
      <w:r>
        <w:rPr>
          <w:rFonts w:hint="eastAsia" w:ascii="Times New Roman" w:hAnsi="Times New Roman" w:eastAsia="宋体" w:cs="Times New Roman"/>
          <w:sz w:val="30"/>
          <w:szCs w:val="30"/>
          <w:lang w:val="en-US" w:eastAsia="zh-CN"/>
        </w:rPr>
        <w:t>。</w:t>
      </w:r>
      <w:bookmarkEnd w:id="20"/>
      <w:bookmarkEnd w:id="21"/>
      <w:bookmarkEnd w:id="22"/>
      <w:bookmarkEnd w:id="23"/>
    </w:p>
    <w:p w14:paraId="05A1D732">
      <w:pPr>
        <w:pStyle w:val="4"/>
        <w:rPr>
          <w:rFonts w:ascii="Times New Roman" w:hAnsi="Times New Roman" w:eastAsiaTheme="minorEastAsia"/>
          <w:sz w:val="30"/>
          <w:szCs w:val="30"/>
        </w:rPr>
      </w:pPr>
      <w:r>
        <w:rPr>
          <w:rFonts w:hint="eastAsia" w:ascii="Times New Roman" w:hAnsi="Times New Roman" w:eastAsiaTheme="minorEastAsia"/>
          <w:sz w:val="30"/>
          <w:szCs w:val="30"/>
        </w:rPr>
        <w:t>3.1.3建设单位</w:t>
      </w:r>
    </w:p>
    <w:p w14:paraId="4B528DBD">
      <w:pPr>
        <w:pStyle w:val="4"/>
        <w:ind w:firstLine="600" w:firstLineChars="200"/>
        <w:rPr>
          <w:rFonts w:ascii="Times New Roman" w:hAnsi="Times New Roman"/>
          <w:sz w:val="30"/>
          <w:szCs w:val="30"/>
          <w:lang w:val="zh-CN"/>
        </w:rPr>
      </w:pPr>
      <w:r>
        <w:rPr>
          <w:rFonts w:hint="eastAsia" w:ascii="Times New Roman" w:hAnsi="Times New Roman"/>
          <w:sz w:val="30"/>
          <w:szCs w:val="30"/>
          <w:lang w:val="zh-CN"/>
        </w:rPr>
        <w:t>东莞市新东欣环保投资有限公司。</w:t>
      </w:r>
    </w:p>
    <w:p w14:paraId="17366266">
      <w:pPr>
        <w:tabs>
          <w:tab w:val="left" w:pos="320"/>
        </w:tabs>
        <w:rPr>
          <w:rFonts w:ascii="Times New Roman" w:hAnsi="Times New Roman" w:cs="Times New Roman"/>
          <w:sz w:val="30"/>
          <w:szCs w:val="30"/>
        </w:rPr>
      </w:pPr>
      <w:r>
        <w:rPr>
          <w:rFonts w:hint="eastAsia" w:ascii="Times New Roman" w:hAnsi="Times New Roman" w:cs="Times New Roman"/>
          <w:sz w:val="30"/>
          <w:szCs w:val="30"/>
        </w:rPr>
        <w:t>3.1.4项目地点</w:t>
      </w:r>
    </w:p>
    <w:p w14:paraId="3BA9F564">
      <w:pPr>
        <w:tabs>
          <w:tab w:val="left" w:pos="320"/>
        </w:tabs>
        <w:ind w:firstLine="600" w:firstLineChars="200"/>
        <w:rPr>
          <w:rFonts w:ascii="Times New Roman" w:hAnsi="Times New Roman" w:eastAsia="宋体" w:cs="Times New Roman"/>
          <w:sz w:val="30"/>
          <w:szCs w:val="30"/>
        </w:rPr>
      </w:pPr>
      <w:r>
        <w:rPr>
          <w:rFonts w:hint="eastAsia" w:ascii="Times New Roman" w:hAnsi="Times New Roman" w:eastAsia="宋体" w:cs="Times New Roman"/>
          <w:sz w:val="30"/>
          <w:szCs w:val="30"/>
        </w:rPr>
        <w:t>东莞市麻涌镇大步村海心沙。</w:t>
      </w:r>
    </w:p>
    <w:p w14:paraId="2C027FD9">
      <w:pPr>
        <w:outlineLvl w:val="1"/>
        <w:rPr>
          <w:rFonts w:ascii="Times New Roman" w:hAnsi="Times New Roman" w:cs="Times New Roman"/>
          <w:b/>
          <w:bCs/>
          <w:sz w:val="30"/>
          <w:szCs w:val="30"/>
        </w:rPr>
      </w:pPr>
      <w:bookmarkStart w:id="24" w:name="_Toc29060"/>
      <w:bookmarkStart w:id="25" w:name="_Toc1106"/>
      <w:r>
        <w:rPr>
          <w:rFonts w:hint="eastAsia" w:ascii="Times New Roman" w:hAnsi="Times New Roman" w:cs="Times New Roman"/>
          <w:b/>
          <w:bCs/>
          <w:sz w:val="30"/>
          <w:szCs w:val="30"/>
        </w:rPr>
        <w:t>3.2本项目</w:t>
      </w:r>
      <w:bookmarkEnd w:id="24"/>
      <w:r>
        <w:rPr>
          <w:rFonts w:hint="eastAsia" w:ascii="Times New Roman" w:hAnsi="Times New Roman" w:cs="Times New Roman"/>
          <w:b/>
          <w:bCs/>
          <w:sz w:val="30"/>
          <w:szCs w:val="30"/>
          <w:lang w:val="en-US" w:eastAsia="zh-CN"/>
        </w:rPr>
        <w:t>采购</w:t>
      </w:r>
      <w:r>
        <w:rPr>
          <w:rFonts w:hint="eastAsia" w:ascii="Times New Roman" w:hAnsi="Times New Roman" w:cs="Times New Roman"/>
          <w:b/>
          <w:bCs/>
          <w:sz w:val="30"/>
          <w:szCs w:val="30"/>
        </w:rPr>
        <w:t>范围</w:t>
      </w:r>
      <w:bookmarkEnd w:id="25"/>
    </w:p>
    <w:p w14:paraId="63FA764B">
      <w:pPr>
        <w:tabs>
          <w:tab w:val="left" w:pos="320"/>
        </w:tabs>
        <w:ind w:firstLine="600" w:firstLineChars="200"/>
        <w:rPr>
          <w:rFonts w:hint="default" w:ascii="Times New Roman" w:hAnsi="Times New Roman" w:cs="Times New Roman"/>
          <w:sz w:val="30"/>
          <w:szCs w:val="30"/>
          <w:lang w:val="en-US"/>
        </w:rPr>
      </w:pPr>
      <w:bookmarkStart w:id="26" w:name="_Toc29891"/>
      <w:r>
        <w:rPr>
          <w:rFonts w:hint="eastAsia" w:ascii="Times New Roman" w:hAnsi="Times New Roman" w:cs="Times New Roman"/>
          <w:sz w:val="30"/>
          <w:szCs w:val="30"/>
        </w:rPr>
        <w:t>主要包括：根据发包方要求，</w:t>
      </w:r>
      <w:r>
        <w:rPr>
          <w:rFonts w:hint="eastAsia" w:ascii="Times New Roman" w:hAnsi="Times New Roman" w:cs="Times New Roman"/>
          <w:sz w:val="30"/>
          <w:szCs w:val="30"/>
          <w:lang w:val="en-US" w:eastAsia="zh-CN"/>
        </w:rPr>
        <w:t>对矿物油车间真空泵循环水冷器(E-2115)管束进行清洗服务</w:t>
      </w:r>
      <w:r>
        <w:rPr>
          <w:rFonts w:ascii="Times New Roman" w:hAnsi="Times New Roman" w:cs="Times New Roman"/>
          <w:color w:val="auto"/>
          <w:sz w:val="30"/>
          <w:szCs w:val="30"/>
        </w:rPr>
        <w:t>。</w:t>
      </w:r>
      <w:r>
        <w:rPr>
          <w:rFonts w:hint="eastAsia" w:ascii="Times New Roman" w:hAnsi="Times New Roman" w:cs="Times New Roman"/>
          <w:sz w:val="30"/>
          <w:szCs w:val="30"/>
          <w:lang w:val="en-US" w:eastAsia="zh-CN"/>
        </w:rPr>
        <w:t>真空泵循环水冷器(E2115)管束位于二层平台（约8米）容器自重2365kg，现场照片及铭牌信息见附件。</w:t>
      </w:r>
    </w:p>
    <w:p w14:paraId="1C0CD8A7">
      <w:pPr>
        <w:tabs>
          <w:tab w:val="left" w:pos="320"/>
        </w:tabs>
        <w:rPr>
          <w:rFonts w:hint="default" w:ascii="Times New Roman" w:hAnsi="Times New Roman" w:cs="Times New Roman" w:eastAsiaTheme="minorEastAsia"/>
          <w:sz w:val="30"/>
          <w:szCs w:val="30"/>
          <w:lang w:val="en-US" w:eastAsia="zh-CN"/>
        </w:rPr>
      </w:pPr>
      <w:r>
        <w:rPr>
          <w:rFonts w:hint="eastAsia" w:ascii="Times New Roman" w:hAnsi="Times New Roman" w:cs="Times New Roman"/>
          <w:b/>
          <w:bCs/>
          <w:sz w:val="30"/>
          <w:szCs w:val="30"/>
        </w:rPr>
        <w:t>3.3</w:t>
      </w:r>
      <w:bookmarkEnd w:id="26"/>
      <w:r>
        <w:rPr>
          <w:rFonts w:hint="eastAsia" w:ascii="Times New Roman" w:hAnsi="Times New Roman" w:cs="Times New Roman"/>
          <w:b/>
          <w:bCs/>
          <w:sz w:val="30"/>
          <w:szCs w:val="30"/>
          <w:lang w:val="en-US" w:eastAsia="zh-CN"/>
        </w:rPr>
        <w:t xml:space="preserve"> 本服务期限：7天，进场时间以采购人通知为准</w:t>
      </w:r>
      <w:r>
        <w:rPr>
          <w:rFonts w:hint="eastAsia" w:ascii="Times New Roman" w:hAnsi="Times New Roman" w:cs="Times New Roman"/>
          <w:sz w:val="30"/>
          <w:szCs w:val="30"/>
          <w:lang w:val="en-US" w:eastAsia="zh-CN"/>
        </w:rPr>
        <w:t>。</w:t>
      </w:r>
    </w:p>
    <w:p w14:paraId="7702FB33">
      <w:pPr>
        <w:numPr>
          <w:ilvl w:val="0"/>
          <w:numId w:val="1"/>
        </w:numPr>
        <w:jc w:val="left"/>
        <w:outlineLvl w:val="0"/>
        <w:rPr>
          <w:rFonts w:ascii="Times New Roman" w:hAnsi="Times New Roman" w:cs="Times New Roman"/>
          <w:b/>
          <w:bCs/>
          <w:sz w:val="32"/>
          <w:szCs w:val="32"/>
        </w:rPr>
      </w:pPr>
      <w:bookmarkStart w:id="27" w:name="_Toc23529"/>
      <w:bookmarkStart w:id="28" w:name="_Toc9956"/>
      <w:r>
        <w:rPr>
          <w:rFonts w:hint="eastAsia" w:ascii="Times New Roman" w:hAnsi="Times New Roman" w:cs="Times New Roman"/>
          <w:b/>
          <w:bCs/>
          <w:sz w:val="32"/>
          <w:szCs w:val="32"/>
          <w:lang w:val="en-US" w:eastAsia="zh-CN"/>
        </w:rPr>
        <w:t>清洗</w:t>
      </w:r>
      <w:r>
        <w:rPr>
          <w:rFonts w:hint="eastAsia" w:ascii="Times New Roman" w:hAnsi="Times New Roman" w:cs="Times New Roman"/>
          <w:b/>
          <w:bCs/>
          <w:sz w:val="32"/>
          <w:szCs w:val="32"/>
        </w:rPr>
        <w:t>服务</w:t>
      </w:r>
      <w:r>
        <w:rPr>
          <w:rFonts w:ascii="Times New Roman" w:hAnsi="Times New Roman" w:cs="Times New Roman"/>
          <w:b/>
          <w:bCs/>
          <w:sz w:val="32"/>
          <w:szCs w:val="32"/>
        </w:rPr>
        <w:t>范围及要求</w:t>
      </w:r>
      <w:bookmarkEnd w:id="27"/>
      <w:bookmarkEnd w:id="28"/>
    </w:p>
    <w:p w14:paraId="2A166F99">
      <w:pPr>
        <w:outlineLvl w:val="1"/>
        <w:rPr>
          <w:rFonts w:ascii="Times New Roman" w:hAnsi="Times New Roman" w:cs="Times New Roman"/>
          <w:b/>
          <w:bCs/>
          <w:sz w:val="32"/>
          <w:szCs w:val="32"/>
        </w:rPr>
      </w:pPr>
      <w:bookmarkStart w:id="29" w:name="_Toc32466"/>
      <w:bookmarkStart w:id="30" w:name="_Toc23229"/>
      <w:r>
        <w:rPr>
          <w:rFonts w:ascii="Times New Roman" w:hAnsi="Times New Roman" w:cs="Times New Roman"/>
          <w:b/>
          <w:bCs/>
          <w:sz w:val="30"/>
          <w:szCs w:val="30"/>
        </w:rPr>
        <w:t>4.1</w:t>
      </w:r>
      <w:bookmarkEnd w:id="29"/>
      <w:r>
        <w:rPr>
          <w:rFonts w:hint="eastAsia" w:ascii="Times New Roman" w:hAnsi="Times New Roman" w:cs="Times New Roman"/>
          <w:b/>
          <w:bCs/>
          <w:sz w:val="32"/>
          <w:szCs w:val="32"/>
          <w:lang w:val="en-US" w:eastAsia="zh-CN"/>
        </w:rPr>
        <w:t>清洗</w:t>
      </w:r>
      <w:r>
        <w:rPr>
          <w:rFonts w:hint="eastAsia" w:ascii="Times New Roman" w:hAnsi="Times New Roman" w:cs="Times New Roman"/>
          <w:b/>
          <w:bCs/>
          <w:sz w:val="32"/>
          <w:szCs w:val="32"/>
        </w:rPr>
        <w:t>服务</w:t>
      </w:r>
      <w:r>
        <w:rPr>
          <w:rFonts w:ascii="Times New Roman" w:hAnsi="Times New Roman" w:cs="Times New Roman"/>
          <w:b/>
          <w:bCs/>
          <w:sz w:val="32"/>
          <w:szCs w:val="32"/>
        </w:rPr>
        <w:t>范围</w:t>
      </w:r>
      <w:bookmarkEnd w:id="30"/>
    </w:p>
    <w:p w14:paraId="1FD29535">
      <w:pPr>
        <w:numPr>
          <w:ilvl w:val="0"/>
          <w:numId w:val="0"/>
        </w:numPr>
        <w:ind w:firstLine="600" w:firstLineChars="200"/>
        <w:rPr>
          <w:rFonts w:ascii="Times New Roman" w:hAnsi="Times New Roman" w:cs="Times New Roman"/>
          <w:b/>
          <w:bCs/>
          <w:sz w:val="32"/>
          <w:szCs w:val="32"/>
        </w:rPr>
      </w:pPr>
      <w:r>
        <w:rPr>
          <w:rFonts w:hint="eastAsia" w:ascii="Times New Roman" w:hAnsi="Times New Roman" w:eastAsiaTheme="minorEastAsia"/>
          <w:sz w:val="30"/>
          <w:szCs w:val="30"/>
        </w:rPr>
        <w:t>依据本工程有效设计文件、设备厂家资料及说明书</w:t>
      </w:r>
      <w:r>
        <w:rPr>
          <w:rFonts w:hint="eastAsia" w:ascii="Times New Roman" w:hAnsi="Times New Roman"/>
          <w:sz w:val="30"/>
          <w:szCs w:val="30"/>
          <w:lang w:val="en-US" w:eastAsia="zh-CN"/>
        </w:rPr>
        <w:t>及采购人</w:t>
      </w:r>
      <w:r>
        <w:rPr>
          <w:rFonts w:hint="eastAsia" w:ascii="Times New Roman" w:hAnsi="Times New Roman" w:cs="Times New Roman"/>
          <w:sz w:val="30"/>
          <w:szCs w:val="30"/>
        </w:rPr>
        <w:t>要求，</w:t>
      </w:r>
      <w:r>
        <w:rPr>
          <w:rFonts w:hint="eastAsia" w:ascii="Times New Roman" w:hAnsi="Times New Roman" w:cs="Times New Roman"/>
          <w:sz w:val="30"/>
          <w:szCs w:val="30"/>
          <w:lang w:val="en-US" w:eastAsia="zh-CN"/>
        </w:rPr>
        <w:t>完成废矿物油车间真空泵循环水冷器(E2115)管束进行清洗</w:t>
      </w:r>
      <w:r>
        <w:rPr>
          <w:rFonts w:ascii="Times New Roman" w:hAnsi="Times New Roman" w:cs="Times New Roman"/>
          <w:color w:val="auto"/>
          <w:sz w:val="30"/>
          <w:szCs w:val="30"/>
        </w:rPr>
        <w:t>。</w:t>
      </w:r>
      <w:r>
        <w:rPr>
          <w:rFonts w:ascii="Times New Roman" w:hAnsi="Times New Roman" w:cs="Times New Roman"/>
          <w:sz w:val="30"/>
          <w:szCs w:val="30"/>
        </w:rPr>
        <w:t xml:space="preserve">  </w:t>
      </w:r>
    </w:p>
    <w:p w14:paraId="325B78CE">
      <w:pPr>
        <w:outlineLvl w:val="1"/>
        <w:rPr>
          <w:rFonts w:ascii="Times New Roman" w:hAnsi="Times New Roman" w:cs="Times New Roman"/>
          <w:b/>
          <w:bCs/>
          <w:sz w:val="30"/>
          <w:szCs w:val="30"/>
        </w:rPr>
      </w:pPr>
      <w:bookmarkStart w:id="31" w:name="_Toc29603"/>
      <w:bookmarkStart w:id="32" w:name="_Toc20330"/>
      <w:r>
        <w:rPr>
          <w:rFonts w:ascii="Times New Roman" w:hAnsi="Times New Roman" w:cs="Times New Roman"/>
          <w:b/>
          <w:bCs/>
          <w:sz w:val="30"/>
          <w:szCs w:val="30"/>
        </w:rPr>
        <w:t>4.</w:t>
      </w:r>
      <w:r>
        <w:rPr>
          <w:rFonts w:hint="eastAsia" w:ascii="Times New Roman" w:hAnsi="Times New Roman" w:cs="Times New Roman"/>
          <w:b/>
          <w:bCs/>
          <w:sz w:val="30"/>
          <w:szCs w:val="30"/>
        </w:rPr>
        <w:t xml:space="preserve">2 </w:t>
      </w:r>
      <w:bookmarkEnd w:id="31"/>
      <w:r>
        <w:rPr>
          <w:rFonts w:hint="eastAsia" w:ascii="Times New Roman" w:hAnsi="Times New Roman" w:cs="Times New Roman"/>
          <w:b/>
          <w:bCs/>
          <w:sz w:val="30"/>
          <w:szCs w:val="30"/>
          <w:lang w:val="en-US" w:eastAsia="zh-CN"/>
        </w:rPr>
        <w:t>服务单位</w:t>
      </w:r>
      <w:r>
        <w:rPr>
          <w:rFonts w:hint="eastAsia" w:ascii="Times New Roman" w:hAnsi="Times New Roman" w:cs="Times New Roman"/>
          <w:b/>
          <w:bCs/>
          <w:sz w:val="30"/>
          <w:szCs w:val="30"/>
        </w:rPr>
        <w:t>职责</w:t>
      </w:r>
      <w:bookmarkEnd w:id="32"/>
    </w:p>
    <w:p w14:paraId="38F1B10C">
      <w:pPr>
        <w:pStyle w:val="20"/>
        <w:spacing w:before="156"/>
        <w:rPr>
          <w:rFonts w:eastAsiaTheme="minorEastAsia"/>
          <w:b w:val="0"/>
          <w:sz w:val="30"/>
          <w:szCs w:val="30"/>
        </w:rPr>
      </w:pPr>
      <w:bookmarkStart w:id="33" w:name="_Toc22551"/>
      <w:bookmarkStart w:id="34" w:name="_Toc3196"/>
      <w:r>
        <w:rPr>
          <w:rFonts w:hint="eastAsia" w:eastAsiaTheme="minorEastAsia"/>
          <w:b w:val="0"/>
          <w:sz w:val="30"/>
          <w:szCs w:val="30"/>
        </w:rPr>
        <w:t>4.</w:t>
      </w:r>
      <w:r>
        <w:rPr>
          <w:rFonts w:hint="eastAsia" w:eastAsiaTheme="minorEastAsia"/>
          <w:b w:val="0"/>
          <w:sz w:val="30"/>
          <w:szCs w:val="30"/>
          <w:lang w:val="en-US" w:eastAsia="zh-CN"/>
        </w:rPr>
        <w:t>2</w:t>
      </w:r>
      <w:r>
        <w:rPr>
          <w:rFonts w:hint="eastAsia" w:eastAsiaTheme="minorEastAsia"/>
          <w:b w:val="0"/>
          <w:sz w:val="30"/>
          <w:szCs w:val="30"/>
        </w:rPr>
        <w:t xml:space="preserve">.1 </w:t>
      </w:r>
      <w:r>
        <w:rPr>
          <w:rFonts w:hint="eastAsia" w:eastAsiaTheme="minorEastAsia"/>
          <w:b w:val="0"/>
          <w:sz w:val="30"/>
          <w:szCs w:val="30"/>
          <w:lang w:eastAsia="zh-CN"/>
        </w:rPr>
        <w:t>服务单位</w:t>
      </w:r>
      <w:r>
        <w:rPr>
          <w:rFonts w:hint="eastAsia" w:eastAsiaTheme="minorEastAsia"/>
          <w:b w:val="0"/>
          <w:sz w:val="30"/>
          <w:szCs w:val="30"/>
        </w:rPr>
        <w:t>的职责</w:t>
      </w:r>
      <w:bookmarkEnd w:id="33"/>
      <w:bookmarkEnd w:id="34"/>
    </w:p>
    <w:p w14:paraId="331EBA6A">
      <w:pPr>
        <w:pStyle w:val="4"/>
        <w:numPr>
          <w:ilvl w:val="0"/>
          <w:numId w:val="2"/>
        </w:numPr>
        <w:ind w:left="425" w:leftChars="0" w:hanging="425" w:firstLineChars="0"/>
        <w:rPr>
          <w:rFonts w:hint="eastAsia" w:ascii="Times New Roman" w:hAnsi="Times New Roman" w:cs="Times New Roman" w:eastAsiaTheme="minorEastAsia"/>
          <w:kern w:val="2"/>
          <w:sz w:val="30"/>
          <w:szCs w:val="30"/>
          <w:lang w:val="en-US" w:eastAsia="zh-CN" w:bidi="ar-SA"/>
        </w:rPr>
      </w:pPr>
      <w:r>
        <w:rPr>
          <w:rFonts w:hint="eastAsia" w:eastAsiaTheme="minorEastAsia"/>
          <w:b w:val="0"/>
          <w:sz w:val="30"/>
          <w:szCs w:val="30"/>
          <w:lang w:eastAsia="zh-CN"/>
        </w:rPr>
        <w:t>服务单位</w:t>
      </w:r>
      <w:r>
        <w:rPr>
          <w:rFonts w:hint="eastAsia" w:eastAsiaTheme="minorEastAsia"/>
          <w:b w:val="0"/>
          <w:sz w:val="30"/>
          <w:szCs w:val="30"/>
          <w:lang w:val="en-US" w:eastAsia="zh-CN"/>
        </w:rPr>
        <w:t>完成</w:t>
      </w:r>
      <w:r>
        <w:rPr>
          <w:rFonts w:hint="eastAsia" w:ascii="Times New Roman" w:hAnsi="Times New Roman" w:cs="Times New Roman"/>
          <w:sz w:val="30"/>
          <w:szCs w:val="30"/>
          <w:lang w:val="en-US" w:eastAsia="zh-CN"/>
        </w:rPr>
        <w:t>真空泵循环水冷器(E-2115)管束的拆除、吊装、外运、并完成壳程的清洗及最后换热器的重新安装。</w:t>
      </w:r>
    </w:p>
    <w:p w14:paraId="13392554">
      <w:pPr>
        <w:pStyle w:val="4"/>
        <w:numPr>
          <w:ilvl w:val="0"/>
          <w:numId w:val="2"/>
        </w:numPr>
        <w:ind w:left="425" w:leftChars="0" w:hanging="425" w:firstLineChars="0"/>
        <w:rPr>
          <w:rFonts w:hint="eastAsia"/>
          <w:lang w:val="en-US" w:eastAsia="zh-CN"/>
        </w:rPr>
      </w:pPr>
      <w:r>
        <w:rPr>
          <w:rFonts w:hint="eastAsia" w:eastAsiaTheme="minorEastAsia"/>
          <w:b w:val="0"/>
          <w:sz w:val="30"/>
          <w:szCs w:val="30"/>
          <w:lang w:eastAsia="zh-CN"/>
        </w:rPr>
        <w:t>服务单位</w:t>
      </w:r>
      <w:r>
        <w:rPr>
          <w:rFonts w:hint="eastAsia" w:eastAsiaTheme="minorEastAsia"/>
          <w:b w:val="0"/>
          <w:sz w:val="30"/>
          <w:szCs w:val="30"/>
          <w:lang w:val="en-US" w:eastAsia="zh-CN"/>
        </w:rPr>
        <w:t>负责拆除</w:t>
      </w:r>
      <w:r>
        <w:rPr>
          <w:rFonts w:hint="eastAsia" w:ascii="Times New Roman" w:hAnsi="Times New Roman" w:cs="Times New Roman"/>
          <w:sz w:val="30"/>
          <w:szCs w:val="30"/>
          <w:lang w:val="en-US" w:eastAsia="zh-CN"/>
        </w:rPr>
        <w:t>真空泵循环水冷器(E-2115)</w:t>
      </w:r>
      <w:r>
        <w:rPr>
          <w:rFonts w:hint="eastAsia" w:eastAsiaTheme="minorEastAsia"/>
          <w:b w:val="0"/>
          <w:sz w:val="30"/>
          <w:szCs w:val="30"/>
          <w:lang w:val="en-US" w:eastAsia="zh-CN"/>
        </w:rPr>
        <w:t>，拆除过程中服务到位做好管束保护，环境清洁，保证现场污油不流出，设备拆除后由清洗方外运至厂外进行清洗。</w:t>
      </w:r>
      <w:r>
        <w:rPr>
          <w:rFonts w:hint="eastAsia" w:eastAsiaTheme="minorEastAsia"/>
          <w:b w:val="0"/>
          <w:sz w:val="30"/>
          <w:szCs w:val="30"/>
          <w:lang w:eastAsia="zh-CN"/>
        </w:rPr>
        <w:t>服务单位</w:t>
      </w:r>
      <w:r>
        <w:rPr>
          <w:rFonts w:hint="eastAsia" w:eastAsiaTheme="minorEastAsia"/>
          <w:b w:val="0"/>
          <w:sz w:val="30"/>
          <w:szCs w:val="30"/>
          <w:lang w:val="en-US" w:eastAsia="zh-CN"/>
        </w:rPr>
        <w:t>负责</w:t>
      </w:r>
      <w:r>
        <w:rPr>
          <w:rFonts w:hint="eastAsia" w:ascii="Times New Roman" w:hAnsi="Times New Roman" w:cs="Times New Roman"/>
          <w:sz w:val="30"/>
          <w:szCs w:val="30"/>
          <w:lang w:val="en-US" w:eastAsia="zh-CN"/>
        </w:rPr>
        <w:t>真空泵循环水冷器(E-2115)管束的吊装，</w:t>
      </w:r>
      <w:r>
        <w:rPr>
          <w:rFonts w:hint="eastAsia" w:eastAsiaTheme="minorEastAsia"/>
          <w:b w:val="0"/>
          <w:sz w:val="30"/>
          <w:szCs w:val="30"/>
          <w:lang w:val="en-US" w:eastAsia="zh-CN"/>
        </w:rPr>
        <w:t>吊装</w:t>
      </w:r>
      <w:r>
        <w:rPr>
          <w:rFonts w:hint="eastAsia" w:ascii="Times New Roman" w:hAnsi="Times New Roman" w:cs="Times New Roman"/>
          <w:sz w:val="30"/>
          <w:szCs w:val="30"/>
          <w:lang w:val="en-US" w:eastAsia="zh-CN"/>
        </w:rPr>
        <w:t>过程中做好安全措施</w:t>
      </w:r>
      <w:r>
        <w:rPr>
          <w:rFonts w:hint="eastAsia" w:eastAsiaTheme="minorEastAsia"/>
          <w:b w:val="0"/>
          <w:sz w:val="30"/>
          <w:szCs w:val="30"/>
          <w:lang w:val="en-US" w:eastAsia="zh-CN"/>
        </w:rPr>
        <w:t>，规范操作，使用适当吊具避免管束变形。</w:t>
      </w:r>
    </w:p>
    <w:p w14:paraId="13F5C074">
      <w:pPr>
        <w:pStyle w:val="4"/>
        <w:numPr>
          <w:ilvl w:val="0"/>
          <w:numId w:val="2"/>
        </w:numPr>
        <w:ind w:left="425" w:leftChars="0" w:hanging="425" w:firstLineChars="0"/>
        <w:rPr>
          <w:rFonts w:hint="eastAsia" w:eastAsiaTheme="minorEastAsia"/>
          <w:b w:val="0"/>
          <w:sz w:val="30"/>
          <w:szCs w:val="30"/>
          <w:lang w:val="en-US" w:eastAsia="zh-CN"/>
        </w:rPr>
      </w:pPr>
      <w:r>
        <w:rPr>
          <w:rFonts w:hint="eastAsia" w:eastAsiaTheme="minorEastAsia"/>
          <w:b w:val="0"/>
          <w:sz w:val="30"/>
          <w:szCs w:val="30"/>
          <w:lang w:eastAsia="zh-CN"/>
        </w:rPr>
        <w:t>服务单位</w:t>
      </w:r>
      <w:r>
        <w:rPr>
          <w:rFonts w:hint="eastAsia" w:eastAsiaTheme="minorEastAsia"/>
          <w:b w:val="0"/>
          <w:sz w:val="30"/>
          <w:szCs w:val="30"/>
          <w:lang w:val="en-US" w:eastAsia="zh-CN"/>
        </w:rPr>
        <w:t>负责</w:t>
      </w:r>
      <w:r>
        <w:rPr>
          <w:rFonts w:hint="eastAsia" w:ascii="Times New Roman" w:hAnsi="Times New Roman" w:cs="Times New Roman"/>
          <w:sz w:val="30"/>
          <w:szCs w:val="30"/>
          <w:lang w:val="en-US" w:eastAsia="zh-CN"/>
        </w:rPr>
        <w:t>真空泵循环水冷器(E-2115)管束的外运及清洗，清洗过程规范操作，要求</w:t>
      </w:r>
      <w:r>
        <w:rPr>
          <w:rFonts w:hint="eastAsia" w:eastAsiaTheme="minorEastAsia"/>
          <w:b w:val="0"/>
          <w:sz w:val="30"/>
          <w:szCs w:val="30"/>
          <w:lang w:val="en-US" w:eastAsia="zh-CN"/>
        </w:rPr>
        <w:t>管束上胶质物质清洗干净，</w:t>
      </w:r>
      <w:r>
        <w:rPr>
          <w:rFonts w:hint="eastAsia" w:ascii="Times New Roman" w:hAnsi="Times New Roman" w:cs="Times New Roman"/>
          <w:sz w:val="30"/>
          <w:szCs w:val="30"/>
          <w:lang w:val="en-US" w:eastAsia="zh-CN"/>
        </w:rPr>
        <w:t>管壁金属本色显露，无残留垢层或锈瘤。如清洗过程导致管束损坏，由服务单位负责修复或赔偿，清洗完成后经过采购人确认，再进行下</w:t>
      </w:r>
      <w:r>
        <w:rPr>
          <w:rFonts w:hint="eastAsia" w:eastAsiaTheme="minorEastAsia"/>
          <w:b w:val="0"/>
          <w:sz w:val="30"/>
          <w:szCs w:val="30"/>
          <w:lang w:val="en-US" w:eastAsia="zh-CN"/>
        </w:rPr>
        <w:t>一步的安装和水压试验。</w:t>
      </w:r>
    </w:p>
    <w:p w14:paraId="6B2381F4">
      <w:pPr>
        <w:pStyle w:val="4"/>
        <w:numPr>
          <w:ilvl w:val="0"/>
          <w:numId w:val="2"/>
        </w:numPr>
        <w:ind w:left="425" w:leftChars="0" w:hanging="425" w:firstLineChars="0"/>
        <w:rPr>
          <w:ins w:id="0" w:author=" " w:date="2025-06-23T16:35:15Z"/>
          <w:rFonts w:hint="eastAsia" w:ascii="Times New Roman" w:hAnsi="Times New Roman" w:eastAsiaTheme="minorEastAsia"/>
          <w:sz w:val="30"/>
          <w:szCs w:val="30"/>
          <w:lang w:val="en-US" w:eastAsia="zh-CN"/>
        </w:rPr>
      </w:pPr>
      <w:r>
        <w:rPr>
          <w:rFonts w:hint="eastAsia" w:eastAsiaTheme="minorEastAsia"/>
          <w:b w:val="0"/>
          <w:sz w:val="30"/>
          <w:szCs w:val="30"/>
          <w:lang w:val="en-US" w:eastAsia="zh-CN"/>
        </w:rPr>
        <w:t>服务单位负责真空泵循环水冷器(E-2115)管束的重新安装，安装过程中做好安全措施，规范操作，做好过程保护，安装完成后与采购人共同见证完成</w:t>
      </w:r>
      <w:r>
        <w:rPr>
          <w:rFonts w:hint="eastAsia" w:ascii="Times New Roman" w:hAnsi="Times New Roman" w:cs="Times New Roman"/>
          <w:sz w:val="30"/>
          <w:szCs w:val="30"/>
          <w:lang w:val="en-US" w:eastAsia="zh-CN"/>
        </w:rPr>
        <w:t>真空泵循环水冷器的水压试验和泄漏检查。管程耐压试验压力位0.88mpa，壳程耐压试验压力为0.38mpa，耐压试验</w:t>
      </w:r>
      <w:r>
        <w:rPr>
          <w:rFonts w:hint="eastAsia" w:ascii="Times New Roman" w:hAnsi="Times New Roman" w:eastAsia="宋体" w:cs="Times New Roman"/>
          <w:i w:val="0"/>
          <w:iCs w:val="0"/>
          <w:caps w:val="0"/>
          <w:spacing w:val="0"/>
          <w:sz w:val="30"/>
          <w:szCs w:val="30"/>
          <w:shd w:val="clear"/>
        </w:rPr>
        <w:t>分步进行</w:t>
      </w:r>
      <w:r>
        <w:rPr>
          <w:rFonts w:hint="eastAsia" w:ascii="Times New Roman" w:hAnsi="Times New Roman" w:cs="Times New Roman"/>
          <w:i w:val="0"/>
          <w:iCs w:val="0"/>
          <w:caps w:val="0"/>
          <w:spacing w:val="0"/>
          <w:sz w:val="30"/>
          <w:szCs w:val="30"/>
          <w:shd w:val="clear"/>
          <w:lang w:eastAsia="zh-CN"/>
        </w:rPr>
        <w:t>，</w:t>
      </w:r>
      <w:r>
        <w:rPr>
          <w:rFonts w:hint="eastAsia" w:ascii="Times New Roman" w:hAnsi="Times New Roman" w:cs="Times New Roman"/>
          <w:i w:val="0"/>
          <w:iCs w:val="0"/>
          <w:caps w:val="0"/>
          <w:spacing w:val="0"/>
          <w:sz w:val="30"/>
          <w:szCs w:val="30"/>
          <w:shd w:val="clear"/>
          <w:lang w:val="en-US" w:eastAsia="zh-CN"/>
        </w:rPr>
        <w:t>先进行</w:t>
      </w:r>
      <w:r>
        <w:rPr>
          <w:rFonts w:hint="eastAsia" w:ascii="Times New Roman" w:hAnsi="Times New Roman" w:eastAsia="宋体" w:cs="Times New Roman"/>
          <w:i w:val="0"/>
          <w:iCs w:val="0"/>
          <w:caps w:val="0"/>
          <w:spacing w:val="0"/>
          <w:sz w:val="30"/>
          <w:szCs w:val="30"/>
          <w:shd w:val="clear"/>
        </w:rPr>
        <w:t>管程</w:t>
      </w:r>
      <w:r>
        <w:rPr>
          <w:rFonts w:hint="eastAsia" w:ascii="Times New Roman" w:hAnsi="Times New Roman" w:cs="Times New Roman"/>
          <w:i w:val="0"/>
          <w:iCs w:val="0"/>
          <w:caps w:val="0"/>
          <w:spacing w:val="0"/>
          <w:sz w:val="30"/>
          <w:szCs w:val="30"/>
          <w:shd w:val="clear"/>
          <w:lang w:eastAsia="zh-CN"/>
        </w:rPr>
        <w:t>，</w:t>
      </w:r>
      <w:r>
        <w:rPr>
          <w:rFonts w:hint="eastAsia" w:ascii="Times New Roman" w:hAnsi="Times New Roman" w:cs="Times New Roman"/>
          <w:i w:val="0"/>
          <w:iCs w:val="0"/>
          <w:caps w:val="0"/>
          <w:spacing w:val="0"/>
          <w:sz w:val="30"/>
          <w:szCs w:val="30"/>
          <w:shd w:val="clear"/>
          <w:lang w:val="en-US" w:eastAsia="zh-CN"/>
        </w:rPr>
        <w:t>后进行</w:t>
      </w:r>
      <w:r>
        <w:rPr>
          <w:rFonts w:hint="eastAsia" w:ascii="Times New Roman" w:hAnsi="Times New Roman" w:eastAsia="宋体" w:cs="Times New Roman"/>
          <w:i w:val="0"/>
          <w:iCs w:val="0"/>
          <w:caps w:val="0"/>
          <w:spacing w:val="0"/>
          <w:sz w:val="30"/>
          <w:szCs w:val="30"/>
          <w:shd w:val="clear"/>
        </w:rPr>
        <w:t>壳程试压</w:t>
      </w:r>
      <w:r>
        <w:rPr>
          <w:rFonts w:hint="eastAsia" w:ascii="Times New Roman" w:hAnsi="Times New Roman" w:cs="Times New Roman"/>
          <w:i w:val="0"/>
          <w:iCs w:val="0"/>
          <w:caps w:val="0"/>
          <w:spacing w:val="0"/>
          <w:sz w:val="30"/>
          <w:szCs w:val="30"/>
          <w:shd w:val="clear"/>
          <w:lang w:eastAsia="zh-CN"/>
        </w:rPr>
        <w:t>，</w:t>
      </w:r>
      <w:r>
        <w:rPr>
          <w:rFonts w:hint="eastAsia" w:ascii="Times New Roman" w:hAnsi="Times New Roman" w:eastAsia="宋体" w:cs="Times New Roman"/>
          <w:i w:val="0"/>
          <w:iCs w:val="0"/>
          <w:caps w:val="0"/>
          <w:spacing w:val="0"/>
          <w:sz w:val="30"/>
          <w:szCs w:val="30"/>
          <w:shd w:val="clear"/>
        </w:rPr>
        <w:t>稳压</w:t>
      </w:r>
      <w:r>
        <w:rPr>
          <w:rFonts w:hint="eastAsia" w:ascii="Times New Roman" w:hAnsi="Times New Roman" w:eastAsia="宋体" w:cs="Times New Roman"/>
          <w:b w:val="0"/>
          <w:bCs w:val="0"/>
          <w:i w:val="0"/>
          <w:iCs w:val="0"/>
          <w:caps w:val="0"/>
          <w:spacing w:val="0"/>
          <w:sz w:val="30"/>
          <w:szCs w:val="30"/>
          <w:shd w:val="clear"/>
          <w:vertAlign w:val="baseline"/>
        </w:rPr>
        <w:t>30分钟</w:t>
      </w:r>
      <w:r>
        <w:rPr>
          <w:rFonts w:hint="eastAsia" w:ascii="Times New Roman" w:hAnsi="Times New Roman" w:eastAsia="宋体" w:cs="Times New Roman"/>
          <w:i w:val="0"/>
          <w:iCs w:val="0"/>
          <w:caps w:val="0"/>
          <w:spacing w:val="0"/>
          <w:sz w:val="30"/>
          <w:szCs w:val="30"/>
          <w:shd w:val="clear"/>
        </w:rPr>
        <w:t>，无泄漏或压降为合格</w:t>
      </w:r>
      <w:r>
        <w:rPr>
          <w:rFonts w:hint="eastAsia" w:ascii="Times New Roman" w:hAnsi="Times New Roman" w:eastAsia="宋体" w:cs="Times New Roman"/>
          <w:i w:val="0"/>
          <w:iCs w:val="0"/>
          <w:caps w:val="0"/>
          <w:spacing w:val="0"/>
          <w:sz w:val="30"/>
          <w:szCs w:val="30"/>
          <w:shd w:val="clear"/>
          <w:lang w:eastAsia="zh-CN"/>
        </w:rPr>
        <w:t>。</w:t>
      </w:r>
      <w:r>
        <w:rPr>
          <w:rFonts w:hint="eastAsia" w:ascii="Times New Roman" w:hAnsi="Times New Roman" w:cs="Times New Roman"/>
          <w:sz w:val="30"/>
          <w:szCs w:val="30"/>
          <w:lang w:val="en-US" w:eastAsia="zh-CN"/>
        </w:rPr>
        <w:t>耐压试验使用的换热器垫片由采购</w:t>
      </w:r>
      <w:bookmarkStart w:id="36" w:name="_GoBack"/>
      <w:bookmarkEnd w:id="36"/>
      <w:r>
        <w:rPr>
          <w:rFonts w:hint="eastAsia" w:ascii="Times New Roman" w:hAnsi="Times New Roman" w:cs="Times New Roman"/>
          <w:sz w:val="30"/>
          <w:szCs w:val="30"/>
          <w:lang w:val="en-US" w:eastAsia="zh-CN"/>
        </w:rPr>
        <w:t>方提供，若第一次耐压试验不通过，后续进行试验所用的换热器垫片由服务单位负责。</w:t>
      </w:r>
    </w:p>
    <w:p w14:paraId="48581795">
      <w:pPr>
        <w:pStyle w:val="4"/>
        <w:numPr>
          <w:ilvl w:val="0"/>
          <w:numId w:val="2"/>
        </w:numPr>
        <w:ind w:left="425" w:leftChars="0" w:hanging="425" w:firstLineChars="0"/>
        <w:rPr>
          <w:rFonts w:hint="eastAsia" w:ascii="Times New Roman" w:hAnsi="Times New Roman" w:eastAsiaTheme="minorEastAsia"/>
          <w:sz w:val="30"/>
          <w:szCs w:val="30"/>
          <w:lang w:val="en-US" w:eastAsia="zh-CN"/>
        </w:rPr>
      </w:pPr>
      <w:r>
        <w:rPr>
          <w:rFonts w:hint="eastAsia" w:ascii="Times New Roman" w:hAnsi="Times New Roman" w:eastAsiaTheme="minorEastAsia"/>
          <w:sz w:val="30"/>
          <w:szCs w:val="30"/>
          <w:lang w:eastAsia="zh-CN"/>
        </w:rPr>
        <w:t>服务单位在履行合同过程中应遵守法律法规，并保证采购人免于承担因服务单位违反法律而引起的任何责任。</w:t>
      </w:r>
      <w:r>
        <w:rPr>
          <w:rFonts w:hint="eastAsia" w:ascii="Times New Roman" w:hAnsi="Times New Roman" w:eastAsiaTheme="minorEastAsia"/>
          <w:sz w:val="30"/>
          <w:szCs w:val="30"/>
          <w:lang w:val="en-US" w:eastAsia="zh-CN"/>
        </w:rPr>
        <w:t xml:space="preserve"> </w:t>
      </w:r>
    </w:p>
    <w:p w14:paraId="413F26CF">
      <w:pPr>
        <w:numPr>
          <w:ilvl w:val="0"/>
          <w:numId w:val="1"/>
        </w:numPr>
        <w:ind w:left="0" w:leftChars="0" w:firstLine="0" w:firstLineChars="0"/>
        <w:jc w:val="left"/>
        <w:outlineLvl w:val="0"/>
        <w:rPr>
          <w:rFonts w:hint="eastAsia" w:ascii="Times New Roman" w:hAnsi="Times New Roman" w:cs="Times New Roman"/>
          <w:b/>
          <w:bCs/>
          <w:sz w:val="32"/>
          <w:szCs w:val="32"/>
          <w:lang w:val="en-US" w:eastAsia="zh-CN"/>
        </w:rPr>
      </w:pPr>
      <w:r>
        <w:rPr>
          <w:rFonts w:hint="eastAsia" w:ascii="Times New Roman" w:hAnsi="Times New Roman" w:cs="Times New Roman"/>
          <w:b/>
          <w:bCs/>
          <w:sz w:val="32"/>
          <w:szCs w:val="32"/>
          <w:lang w:val="en-US" w:eastAsia="zh-CN"/>
        </w:rPr>
        <w:t>资质要求</w:t>
      </w:r>
    </w:p>
    <w:p w14:paraId="476BFD93">
      <w:pPr>
        <w:pStyle w:val="4"/>
        <w:numPr>
          <w:ilvl w:val="0"/>
          <w:numId w:val="3"/>
        </w:numPr>
        <w:ind w:leftChars="0"/>
        <w:rPr>
          <w:rFonts w:hint="default"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服务单位</w:t>
      </w:r>
      <w:r>
        <w:rPr>
          <w:rFonts w:hint="default" w:ascii="Times New Roman" w:hAnsi="Times New Roman" w:cs="Times New Roman"/>
          <w:sz w:val="30"/>
          <w:szCs w:val="30"/>
          <w:lang w:val="en-US" w:eastAsia="zh-CN"/>
        </w:rPr>
        <w:t>具有工商行政管理部门核发的《企业法人营业执照》;</w:t>
      </w:r>
    </w:p>
    <w:p w14:paraId="0423EC76">
      <w:pPr>
        <w:pStyle w:val="4"/>
        <w:numPr>
          <w:ilvl w:val="0"/>
          <w:numId w:val="0"/>
        </w:numPr>
        <w:ind w:leftChars="0"/>
        <w:rPr>
          <w:rFonts w:hint="eastAsia"/>
          <w:lang w:val="en-US" w:eastAsia="zh-CN"/>
        </w:rPr>
      </w:pPr>
      <w:r>
        <w:rPr>
          <w:rFonts w:hint="eastAsia" w:ascii="Times New Roman" w:hAnsi="Times New Roman" w:cs="Times New Roman"/>
          <w:sz w:val="30"/>
          <w:szCs w:val="30"/>
          <w:lang w:val="en-US" w:eastAsia="zh-CN"/>
        </w:rPr>
        <w:t>2. 服务单位具有类似的设备清洗工作业绩</w:t>
      </w:r>
      <w:r>
        <w:rPr>
          <w:rFonts w:hint="default" w:ascii="Times New Roman" w:hAnsi="Times New Roman" w:cs="Times New Roman"/>
          <w:sz w:val="30"/>
          <w:szCs w:val="30"/>
          <w:lang w:val="en-US" w:eastAsia="zh-CN"/>
        </w:rPr>
        <w:t>。</w:t>
      </w:r>
    </w:p>
    <w:p w14:paraId="6992D5FE">
      <w:pPr>
        <w:numPr>
          <w:ilvl w:val="0"/>
          <w:numId w:val="0"/>
        </w:numPr>
        <w:jc w:val="left"/>
        <w:outlineLvl w:val="0"/>
        <w:rPr>
          <w:rFonts w:hint="eastAsia" w:ascii="Times New Roman" w:hAnsi="Times New Roman" w:cs="Times New Roman"/>
          <w:b/>
          <w:bCs/>
          <w:sz w:val="32"/>
          <w:szCs w:val="32"/>
          <w:lang w:val="en-US" w:eastAsia="zh-CN"/>
        </w:rPr>
      </w:pPr>
      <w:bookmarkStart w:id="35" w:name="_Toc7008"/>
      <w:r>
        <w:rPr>
          <w:rFonts w:hint="eastAsia" w:ascii="Times New Roman" w:hAnsi="Times New Roman" w:cs="Times New Roman"/>
          <w:b/>
          <w:bCs/>
          <w:sz w:val="32"/>
          <w:szCs w:val="32"/>
          <w:lang w:val="en-US" w:eastAsia="zh-CN"/>
        </w:rPr>
        <w:t>六、安全要求</w:t>
      </w:r>
      <w:bookmarkEnd w:id="35"/>
    </w:p>
    <w:p w14:paraId="40FD4F4F">
      <w:pPr>
        <w:widowControl w:val="0"/>
        <w:numPr>
          <w:ilvl w:val="0"/>
          <w:numId w:val="0"/>
        </w:numPr>
        <w:tabs>
          <w:tab w:val="left" w:pos="320"/>
        </w:tabs>
        <w:ind w:firstLine="560" w:firstLineChars="200"/>
        <w:jc w:val="both"/>
        <w:rPr>
          <w:rFonts w:hint="eastAsia"/>
          <w:b w:val="0"/>
          <w:bCs w:val="0"/>
          <w:sz w:val="28"/>
          <w:szCs w:val="28"/>
          <w:lang w:val="en-US" w:eastAsia="zh-CN"/>
        </w:rPr>
      </w:pPr>
      <w:r>
        <w:rPr>
          <w:rFonts w:hint="eastAsia"/>
          <w:b w:val="0"/>
          <w:bCs w:val="0"/>
          <w:sz w:val="28"/>
          <w:szCs w:val="28"/>
          <w:lang w:val="en-US" w:eastAsia="zh-CN"/>
        </w:rPr>
        <w:t>1.服务单位必须签订安全管理协议，进场前对作业人员进行三级安全教育，必须严格遵守国家和地方相关法律法规及采购人相关规定，作业期间接受采购人的监管并参与采购人组织的安全培训。</w:t>
      </w:r>
    </w:p>
    <w:p w14:paraId="04850EFD">
      <w:pPr>
        <w:widowControl w:val="0"/>
        <w:numPr>
          <w:ilvl w:val="0"/>
          <w:numId w:val="0"/>
        </w:numPr>
        <w:tabs>
          <w:tab w:val="left" w:pos="320"/>
        </w:tabs>
        <w:ind w:firstLine="560" w:firstLineChars="200"/>
        <w:jc w:val="both"/>
        <w:rPr>
          <w:rFonts w:hint="eastAsia"/>
          <w:b w:val="0"/>
          <w:bCs w:val="0"/>
          <w:sz w:val="28"/>
          <w:szCs w:val="28"/>
          <w:lang w:val="en-US" w:eastAsia="zh-CN"/>
        </w:rPr>
      </w:pPr>
      <w:r>
        <w:rPr>
          <w:rFonts w:hint="eastAsia"/>
          <w:b w:val="0"/>
          <w:bCs w:val="0"/>
          <w:sz w:val="28"/>
          <w:szCs w:val="28"/>
          <w:lang w:val="en-US" w:eastAsia="zh-CN"/>
        </w:rPr>
        <w:t>2.本项目涉及高空作业等作业，作业前必须严格按照国家关于特种作业的相关规定安排持证人员在进行报备和开展必要的安全准备后，在采购人代表和服务单位委派的安全员监督下开展作业，确保作业安全有效；同时作业期间所需的工具、设备、劳保用品（安全帽、劳保服等）等由服务单位自备。</w:t>
      </w:r>
    </w:p>
    <w:p w14:paraId="7F0669C0">
      <w:pPr>
        <w:widowControl w:val="0"/>
        <w:numPr>
          <w:ilvl w:val="0"/>
          <w:numId w:val="0"/>
        </w:numPr>
        <w:tabs>
          <w:tab w:val="left" w:pos="320"/>
        </w:tabs>
        <w:ind w:firstLine="560" w:firstLineChars="200"/>
        <w:jc w:val="both"/>
        <w:rPr>
          <w:rFonts w:hint="eastAsia"/>
          <w:b w:val="0"/>
          <w:bCs w:val="0"/>
          <w:sz w:val="28"/>
          <w:szCs w:val="28"/>
          <w:lang w:val="en-US" w:eastAsia="zh-CN"/>
        </w:rPr>
      </w:pPr>
      <w:r>
        <w:rPr>
          <w:rFonts w:hint="eastAsia"/>
          <w:b w:val="0"/>
          <w:bCs w:val="0"/>
          <w:sz w:val="28"/>
          <w:szCs w:val="28"/>
          <w:lang w:val="en-US" w:eastAsia="zh-CN"/>
        </w:rPr>
        <w:t>3.服务单位必须响应采购人要求成立项目组，项目组必须专业配备齐全，具备丰富经验，项目负责人在项目实施过程中未经采购人同意不得更改。委派的作业人员必须具有丰富的作业经验且身体健康，不合格者不允许参与作业；同时，服务单位需为作业人员购买100万的意外保险。</w:t>
      </w:r>
    </w:p>
    <w:p w14:paraId="49044007">
      <w:pPr>
        <w:widowControl w:val="0"/>
        <w:numPr>
          <w:ilvl w:val="0"/>
          <w:numId w:val="0"/>
        </w:numPr>
        <w:tabs>
          <w:tab w:val="left" w:pos="320"/>
        </w:tabs>
        <w:ind w:firstLine="560" w:firstLineChars="200"/>
        <w:jc w:val="both"/>
        <w:rPr>
          <w:rFonts w:hint="eastAsia"/>
          <w:b w:val="0"/>
          <w:bCs w:val="0"/>
          <w:sz w:val="28"/>
          <w:szCs w:val="28"/>
          <w:lang w:val="en-US" w:eastAsia="zh-CN"/>
        </w:rPr>
      </w:pPr>
      <w:r>
        <w:rPr>
          <w:rFonts w:hint="eastAsia"/>
          <w:b w:val="0"/>
          <w:bCs w:val="0"/>
          <w:sz w:val="28"/>
          <w:szCs w:val="28"/>
          <w:lang w:val="en-US" w:eastAsia="zh-CN"/>
        </w:rPr>
        <w:t>4.在作业期间服务单位必须配备专职安全员，安全员必须熟悉危化品的理化性质和具有必要的现场急救技能，并负责审核作业安全票证、监督作业前人员劳保设备佩戴情况，做好现场风险评估等；作业过程中，安全员不得擅自离岗，特殊情况需要离开时应及时向作业人员通报，并指定其他具有监护资格的员工接替，如找不到接替人，必须停止作业。</w:t>
      </w:r>
    </w:p>
    <w:p w14:paraId="08FCEACD">
      <w:pPr>
        <w:pStyle w:val="4"/>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华文中宋">
    <w:panose1 w:val="02010600040101010101"/>
    <w:charset w:val="86"/>
    <w:family w:val="auto"/>
    <w:pitch w:val="default"/>
    <w:sig w:usb0="00000287" w:usb1="080F0000" w:usb2="00000000" w:usb3="00000000" w:csb0="0004009F" w:csb1="DFD7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0B157">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5AFB26">
                          <w:pPr>
                            <w:pStyle w:val="8"/>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rPr>
                            <w:t>74</w:t>
                          </w:r>
                          <w:r>
                            <w:rPr>
                              <w:rFonts w:ascii="Times New Roman" w:hAnsi="Times New Roman" w:cs="Times New Roman"/>
                              <w:sz w:val="24"/>
                            </w:rPr>
                            <w:fldChar w:fldCharType="end"/>
                          </w:r>
                          <w:r>
                            <w:rPr>
                              <w:rFonts w:ascii="Times New Roman" w:hAnsi="Times New Roman" w:cs="Times New Roman"/>
                              <w:sz w:val="24"/>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15AFB26">
                    <w:pPr>
                      <w:pStyle w:val="8"/>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rPr>
                      <w:t>74</w:t>
                    </w:r>
                    <w:r>
                      <w:rPr>
                        <w:rFonts w:ascii="Times New Roman" w:hAnsi="Times New Roman" w:cs="Times New Roman"/>
                        <w:sz w:val="24"/>
                      </w:rPr>
                      <w:fldChar w:fldCharType="end"/>
                    </w:r>
                    <w:r>
                      <w:rPr>
                        <w:rFonts w:ascii="Times New Roman" w:hAnsi="Times New Roman" w:cs="Times New Roman"/>
                        <w:sz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B2368A"/>
    <w:multiLevelType w:val="singleLevel"/>
    <w:tmpl w:val="D7B2368A"/>
    <w:lvl w:ilvl="0" w:tentative="0">
      <w:start w:val="1"/>
      <w:numFmt w:val="chineseCounting"/>
      <w:suff w:val="nothing"/>
      <w:lvlText w:val="%1、"/>
      <w:lvlJc w:val="left"/>
      <w:rPr>
        <w:rFonts w:hint="eastAsia"/>
      </w:rPr>
    </w:lvl>
  </w:abstractNum>
  <w:abstractNum w:abstractNumId="1">
    <w:nsid w:val="392F2AA6"/>
    <w:multiLevelType w:val="singleLevel"/>
    <w:tmpl w:val="392F2AA6"/>
    <w:lvl w:ilvl="0" w:tentative="0">
      <w:start w:val="1"/>
      <w:numFmt w:val="decimal"/>
      <w:suff w:val="space"/>
      <w:lvlText w:val="%1."/>
      <w:lvlJc w:val="left"/>
    </w:lvl>
  </w:abstractNum>
  <w:abstractNum w:abstractNumId="2">
    <w:nsid w:val="4B704245"/>
    <w:multiLevelType w:val="singleLevel"/>
    <w:tmpl w:val="4B704245"/>
    <w:lvl w:ilvl="0" w:tentative="0">
      <w:start w:val="1"/>
      <w:numFmt w:val="decimal"/>
      <w:lvlText w:val="%1."/>
      <w:lvlJc w:val="left"/>
      <w:pPr>
        <w:ind w:left="425" w:hanging="425"/>
      </w:pPr>
      <w:rPr>
        <w:rFonts w:hint="default"/>
        <w:sz w:val="36"/>
        <w:szCs w:val="36"/>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NjNjNzllOGIxNWMzZWIwYmI3MWJjMzhhY2E3NjcifQ=="/>
  </w:docVars>
  <w:rsids>
    <w:rsidRoot w:val="000825A3"/>
    <w:rsid w:val="000825A3"/>
    <w:rsid w:val="002A2F77"/>
    <w:rsid w:val="008647F8"/>
    <w:rsid w:val="00B162B2"/>
    <w:rsid w:val="00B55A34"/>
    <w:rsid w:val="00B931AF"/>
    <w:rsid w:val="00FE15B0"/>
    <w:rsid w:val="017E546B"/>
    <w:rsid w:val="01F00871"/>
    <w:rsid w:val="02E40707"/>
    <w:rsid w:val="033C49A3"/>
    <w:rsid w:val="0377475C"/>
    <w:rsid w:val="03CF63CF"/>
    <w:rsid w:val="042362AD"/>
    <w:rsid w:val="045B7852"/>
    <w:rsid w:val="051554AC"/>
    <w:rsid w:val="05422292"/>
    <w:rsid w:val="061739B6"/>
    <w:rsid w:val="06A5216C"/>
    <w:rsid w:val="06F3407E"/>
    <w:rsid w:val="07405BBB"/>
    <w:rsid w:val="07E25D8C"/>
    <w:rsid w:val="07F7533D"/>
    <w:rsid w:val="08B43422"/>
    <w:rsid w:val="092867C8"/>
    <w:rsid w:val="09443264"/>
    <w:rsid w:val="0949606C"/>
    <w:rsid w:val="096C4286"/>
    <w:rsid w:val="098608AA"/>
    <w:rsid w:val="09E77636"/>
    <w:rsid w:val="0B3F7A40"/>
    <w:rsid w:val="0B6E5069"/>
    <w:rsid w:val="0BA650B0"/>
    <w:rsid w:val="0C7777F8"/>
    <w:rsid w:val="0CA23265"/>
    <w:rsid w:val="0D554B07"/>
    <w:rsid w:val="0D666111"/>
    <w:rsid w:val="0DBC537F"/>
    <w:rsid w:val="0E765F6B"/>
    <w:rsid w:val="0F135898"/>
    <w:rsid w:val="0F3B2E32"/>
    <w:rsid w:val="0F3F1AA3"/>
    <w:rsid w:val="0FB81855"/>
    <w:rsid w:val="0FFB57AA"/>
    <w:rsid w:val="10166D9F"/>
    <w:rsid w:val="101F4F0A"/>
    <w:rsid w:val="10307F01"/>
    <w:rsid w:val="108B2717"/>
    <w:rsid w:val="10C557CA"/>
    <w:rsid w:val="11123FE6"/>
    <w:rsid w:val="116D4CE1"/>
    <w:rsid w:val="117038FD"/>
    <w:rsid w:val="11945B94"/>
    <w:rsid w:val="12124671"/>
    <w:rsid w:val="128279B0"/>
    <w:rsid w:val="12AD3648"/>
    <w:rsid w:val="13020282"/>
    <w:rsid w:val="1312473E"/>
    <w:rsid w:val="144C20ED"/>
    <w:rsid w:val="14744F7B"/>
    <w:rsid w:val="15523BC2"/>
    <w:rsid w:val="15825928"/>
    <w:rsid w:val="15962E58"/>
    <w:rsid w:val="172B0B5F"/>
    <w:rsid w:val="17D22C98"/>
    <w:rsid w:val="17F127FA"/>
    <w:rsid w:val="18027A7A"/>
    <w:rsid w:val="1819758E"/>
    <w:rsid w:val="18323402"/>
    <w:rsid w:val="18605BC0"/>
    <w:rsid w:val="18B82A3C"/>
    <w:rsid w:val="19293051"/>
    <w:rsid w:val="1929786A"/>
    <w:rsid w:val="1A9D7733"/>
    <w:rsid w:val="1B7945DF"/>
    <w:rsid w:val="1BD547EA"/>
    <w:rsid w:val="1C2F25E1"/>
    <w:rsid w:val="1C3C1A0A"/>
    <w:rsid w:val="1C7603E0"/>
    <w:rsid w:val="1CD066D4"/>
    <w:rsid w:val="1D73502B"/>
    <w:rsid w:val="1DBC650F"/>
    <w:rsid w:val="1DE16C21"/>
    <w:rsid w:val="1E087E4C"/>
    <w:rsid w:val="1E312EFF"/>
    <w:rsid w:val="1EE00E84"/>
    <w:rsid w:val="1F0661B9"/>
    <w:rsid w:val="1F1534DE"/>
    <w:rsid w:val="1F2A4ED9"/>
    <w:rsid w:val="1F7D23EA"/>
    <w:rsid w:val="1F995AAA"/>
    <w:rsid w:val="1FB17476"/>
    <w:rsid w:val="1FDF3502"/>
    <w:rsid w:val="1FF34AEB"/>
    <w:rsid w:val="1FF73572"/>
    <w:rsid w:val="209812E5"/>
    <w:rsid w:val="21015385"/>
    <w:rsid w:val="21423675"/>
    <w:rsid w:val="216D2AF4"/>
    <w:rsid w:val="226018E3"/>
    <w:rsid w:val="228A0305"/>
    <w:rsid w:val="235F796D"/>
    <w:rsid w:val="23DD2926"/>
    <w:rsid w:val="23F23BDF"/>
    <w:rsid w:val="2410152C"/>
    <w:rsid w:val="242F7EE0"/>
    <w:rsid w:val="244F2435"/>
    <w:rsid w:val="250B703F"/>
    <w:rsid w:val="25116BC6"/>
    <w:rsid w:val="25362EB5"/>
    <w:rsid w:val="254A28E0"/>
    <w:rsid w:val="25584832"/>
    <w:rsid w:val="25C03D43"/>
    <w:rsid w:val="25E22D30"/>
    <w:rsid w:val="25EF42A8"/>
    <w:rsid w:val="25F46943"/>
    <w:rsid w:val="26101B2A"/>
    <w:rsid w:val="26142BD6"/>
    <w:rsid w:val="267830B3"/>
    <w:rsid w:val="270A7D94"/>
    <w:rsid w:val="2745264E"/>
    <w:rsid w:val="27991704"/>
    <w:rsid w:val="27B54BA0"/>
    <w:rsid w:val="27CD2BBF"/>
    <w:rsid w:val="27F76F67"/>
    <w:rsid w:val="280C58A0"/>
    <w:rsid w:val="284321AC"/>
    <w:rsid w:val="28887EC2"/>
    <w:rsid w:val="28FF3C9A"/>
    <w:rsid w:val="2967198A"/>
    <w:rsid w:val="29A50FD4"/>
    <w:rsid w:val="29BD4FC9"/>
    <w:rsid w:val="2A2F5BB1"/>
    <w:rsid w:val="2A9C16CC"/>
    <w:rsid w:val="2A9F7442"/>
    <w:rsid w:val="2AA11F49"/>
    <w:rsid w:val="2AB35ADB"/>
    <w:rsid w:val="2ADD0BB7"/>
    <w:rsid w:val="2AE4160C"/>
    <w:rsid w:val="2B372280"/>
    <w:rsid w:val="2B991A95"/>
    <w:rsid w:val="2BB37DC5"/>
    <w:rsid w:val="2C5D3DC8"/>
    <w:rsid w:val="2C6C0625"/>
    <w:rsid w:val="2C6D1258"/>
    <w:rsid w:val="2CC8693C"/>
    <w:rsid w:val="2DE6579D"/>
    <w:rsid w:val="2DFE26D1"/>
    <w:rsid w:val="2E50117F"/>
    <w:rsid w:val="2ED04CEE"/>
    <w:rsid w:val="2F16564D"/>
    <w:rsid w:val="2F581739"/>
    <w:rsid w:val="30A21A3A"/>
    <w:rsid w:val="30AF76B3"/>
    <w:rsid w:val="31484DA0"/>
    <w:rsid w:val="318A49A8"/>
    <w:rsid w:val="31A60624"/>
    <w:rsid w:val="31C804DD"/>
    <w:rsid w:val="321F6B3E"/>
    <w:rsid w:val="32544FB6"/>
    <w:rsid w:val="32B1065A"/>
    <w:rsid w:val="32D00EA5"/>
    <w:rsid w:val="333A44B4"/>
    <w:rsid w:val="33591EC5"/>
    <w:rsid w:val="337A7D74"/>
    <w:rsid w:val="33884C07"/>
    <w:rsid w:val="342A7847"/>
    <w:rsid w:val="34AA710F"/>
    <w:rsid w:val="353E374D"/>
    <w:rsid w:val="355A0CB1"/>
    <w:rsid w:val="35614A9A"/>
    <w:rsid w:val="3593649B"/>
    <w:rsid w:val="35B91CEA"/>
    <w:rsid w:val="36011BD3"/>
    <w:rsid w:val="368F0CB2"/>
    <w:rsid w:val="36A30EBE"/>
    <w:rsid w:val="36BB3479"/>
    <w:rsid w:val="37386043"/>
    <w:rsid w:val="37966458"/>
    <w:rsid w:val="37D14394"/>
    <w:rsid w:val="37D82DAC"/>
    <w:rsid w:val="38645136"/>
    <w:rsid w:val="38CA50AC"/>
    <w:rsid w:val="38FC58E4"/>
    <w:rsid w:val="39150831"/>
    <w:rsid w:val="39552B37"/>
    <w:rsid w:val="397F7DCC"/>
    <w:rsid w:val="3981130E"/>
    <w:rsid w:val="3982513A"/>
    <w:rsid w:val="399A59A4"/>
    <w:rsid w:val="39CB4271"/>
    <w:rsid w:val="39F95E9A"/>
    <w:rsid w:val="3A6205DF"/>
    <w:rsid w:val="3AB02E56"/>
    <w:rsid w:val="3ABE5002"/>
    <w:rsid w:val="3AED3780"/>
    <w:rsid w:val="3B227815"/>
    <w:rsid w:val="3B2B4EC6"/>
    <w:rsid w:val="3B5D0756"/>
    <w:rsid w:val="3B8D4CB6"/>
    <w:rsid w:val="3C592249"/>
    <w:rsid w:val="3C5B0B93"/>
    <w:rsid w:val="3CA223D0"/>
    <w:rsid w:val="3CB72DF4"/>
    <w:rsid w:val="3CFB31F9"/>
    <w:rsid w:val="3D235C78"/>
    <w:rsid w:val="3D2642F4"/>
    <w:rsid w:val="3D9B7F3D"/>
    <w:rsid w:val="3DB72D73"/>
    <w:rsid w:val="3E1D5BB4"/>
    <w:rsid w:val="3E544660"/>
    <w:rsid w:val="3E890989"/>
    <w:rsid w:val="3ED65522"/>
    <w:rsid w:val="3F10787C"/>
    <w:rsid w:val="3F116FCC"/>
    <w:rsid w:val="3F9D761C"/>
    <w:rsid w:val="40180D21"/>
    <w:rsid w:val="40326A37"/>
    <w:rsid w:val="40D5502B"/>
    <w:rsid w:val="41585DC2"/>
    <w:rsid w:val="417E5C71"/>
    <w:rsid w:val="42620504"/>
    <w:rsid w:val="431411EA"/>
    <w:rsid w:val="432C6F78"/>
    <w:rsid w:val="43514D82"/>
    <w:rsid w:val="43A046B5"/>
    <w:rsid w:val="43BC7480"/>
    <w:rsid w:val="43CF2949"/>
    <w:rsid w:val="440356F0"/>
    <w:rsid w:val="443345FA"/>
    <w:rsid w:val="447B3D7E"/>
    <w:rsid w:val="447F5DD9"/>
    <w:rsid w:val="447F5EC2"/>
    <w:rsid w:val="44AC5FDC"/>
    <w:rsid w:val="45940549"/>
    <w:rsid w:val="45AA675B"/>
    <w:rsid w:val="45D4339E"/>
    <w:rsid w:val="45D81DA4"/>
    <w:rsid w:val="45E537B9"/>
    <w:rsid w:val="46854C75"/>
    <w:rsid w:val="469D0882"/>
    <w:rsid w:val="47561677"/>
    <w:rsid w:val="47764FB8"/>
    <w:rsid w:val="4794376A"/>
    <w:rsid w:val="47977C8D"/>
    <w:rsid w:val="47BB2C1B"/>
    <w:rsid w:val="47D06A35"/>
    <w:rsid w:val="47E026E6"/>
    <w:rsid w:val="48453AC3"/>
    <w:rsid w:val="489B28AD"/>
    <w:rsid w:val="48E924A4"/>
    <w:rsid w:val="491B17E0"/>
    <w:rsid w:val="492029E0"/>
    <w:rsid w:val="497E13D0"/>
    <w:rsid w:val="49DC4E63"/>
    <w:rsid w:val="4A07623F"/>
    <w:rsid w:val="4C50431F"/>
    <w:rsid w:val="4CAF05CB"/>
    <w:rsid w:val="4D902BD1"/>
    <w:rsid w:val="4DAD5669"/>
    <w:rsid w:val="4DC72DAD"/>
    <w:rsid w:val="4DC73A2E"/>
    <w:rsid w:val="4E8D3C65"/>
    <w:rsid w:val="4E947D96"/>
    <w:rsid w:val="4EB25480"/>
    <w:rsid w:val="4EE374E8"/>
    <w:rsid w:val="4F581C23"/>
    <w:rsid w:val="4F852194"/>
    <w:rsid w:val="4FD35C38"/>
    <w:rsid w:val="50AE4ADA"/>
    <w:rsid w:val="50DB6B76"/>
    <w:rsid w:val="50EC2AC3"/>
    <w:rsid w:val="50EE4AFC"/>
    <w:rsid w:val="50FB3A63"/>
    <w:rsid w:val="511354FE"/>
    <w:rsid w:val="513148ED"/>
    <w:rsid w:val="51330E09"/>
    <w:rsid w:val="514E559A"/>
    <w:rsid w:val="51680ADD"/>
    <w:rsid w:val="51786173"/>
    <w:rsid w:val="51931832"/>
    <w:rsid w:val="519D5BDA"/>
    <w:rsid w:val="51DA5C2A"/>
    <w:rsid w:val="522D0D88"/>
    <w:rsid w:val="5245463F"/>
    <w:rsid w:val="52603EC3"/>
    <w:rsid w:val="52EA3848"/>
    <w:rsid w:val="52EF5668"/>
    <w:rsid w:val="52F37CDF"/>
    <w:rsid w:val="52F72537"/>
    <w:rsid w:val="53B71A5F"/>
    <w:rsid w:val="53BC2E44"/>
    <w:rsid w:val="547F7ABD"/>
    <w:rsid w:val="55766E6E"/>
    <w:rsid w:val="56251685"/>
    <w:rsid w:val="56C41E5B"/>
    <w:rsid w:val="572B3C88"/>
    <w:rsid w:val="572E0BDF"/>
    <w:rsid w:val="57FD3876"/>
    <w:rsid w:val="587A6C75"/>
    <w:rsid w:val="58E03C02"/>
    <w:rsid w:val="58EF39E7"/>
    <w:rsid w:val="591B4979"/>
    <w:rsid w:val="59AD5F36"/>
    <w:rsid w:val="59F54A68"/>
    <w:rsid w:val="5A1851EC"/>
    <w:rsid w:val="5A5C1F2F"/>
    <w:rsid w:val="5B3D26F7"/>
    <w:rsid w:val="5B5E70C8"/>
    <w:rsid w:val="5B966403"/>
    <w:rsid w:val="5BF628B3"/>
    <w:rsid w:val="5C2238AB"/>
    <w:rsid w:val="5C8E2BBF"/>
    <w:rsid w:val="5CB85FBE"/>
    <w:rsid w:val="5D086B81"/>
    <w:rsid w:val="5DB55951"/>
    <w:rsid w:val="5DB70991"/>
    <w:rsid w:val="5DF272AD"/>
    <w:rsid w:val="5DF3671B"/>
    <w:rsid w:val="5E0769A2"/>
    <w:rsid w:val="5E2A18DC"/>
    <w:rsid w:val="5ED54C05"/>
    <w:rsid w:val="5EF1532D"/>
    <w:rsid w:val="5F0D4919"/>
    <w:rsid w:val="5F172610"/>
    <w:rsid w:val="5F3B523C"/>
    <w:rsid w:val="5F8605F5"/>
    <w:rsid w:val="601503DB"/>
    <w:rsid w:val="60FF0FA8"/>
    <w:rsid w:val="610D6245"/>
    <w:rsid w:val="613D2F35"/>
    <w:rsid w:val="61E86ECA"/>
    <w:rsid w:val="629C68A2"/>
    <w:rsid w:val="62A346EE"/>
    <w:rsid w:val="62D3729F"/>
    <w:rsid w:val="63F86477"/>
    <w:rsid w:val="63FA2A84"/>
    <w:rsid w:val="63FB32C3"/>
    <w:rsid w:val="642A59F3"/>
    <w:rsid w:val="643D1322"/>
    <w:rsid w:val="6497295D"/>
    <w:rsid w:val="64F942EF"/>
    <w:rsid w:val="657C6873"/>
    <w:rsid w:val="6598163C"/>
    <w:rsid w:val="65F26CCF"/>
    <w:rsid w:val="66744A58"/>
    <w:rsid w:val="66C23F34"/>
    <w:rsid w:val="67401E41"/>
    <w:rsid w:val="675B402A"/>
    <w:rsid w:val="675D60DF"/>
    <w:rsid w:val="6838366E"/>
    <w:rsid w:val="68923A1F"/>
    <w:rsid w:val="6AF162E4"/>
    <w:rsid w:val="6B152326"/>
    <w:rsid w:val="6B2F50E5"/>
    <w:rsid w:val="6B4B741E"/>
    <w:rsid w:val="6B6C1C12"/>
    <w:rsid w:val="6BA753BE"/>
    <w:rsid w:val="6CC91B21"/>
    <w:rsid w:val="6CD63427"/>
    <w:rsid w:val="6D000FB7"/>
    <w:rsid w:val="6D0F75C8"/>
    <w:rsid w:val="6D144990"/>
    <w:rsid w:val="6E1A0886"/>
    <w:rsid w:val="6E831288"/>
    <w:rsid w:val="6EAC5F5B"/>
    <w:rsid w:val="6FC37F56"/>
    <w:rsid w:val="70842D41"/>
    <w:rsid w:val="70AC6965"/>
    <w:rsid w:val="70B83A48"/>
    <w:rsid w:val="70E577DE"/>
    <w:rsid w:val="711F6DFB"/>
    <w:rsid w:val="71322E9B"/>
    <w:rsid w:val="714742FD"/>
    <w:rsid w:val="71663D2A"/>
    <w:rsid w:val="71A41272"/>
    <w:rsid w:val="71BD3F3F"/>
    <w:rsid w:val="721819D6"/>
    <w:rsid w:val="72635FBB"/>
    <w:rsid w:val="73120D28"/>
    <w:rsid w:val="73BC2AE2"/>
    <w:rsid w:val="73D6204A"/>
    <w:rsid w:val="73EB3843"/>
    <w:rsid w:val="740B6B46"/>
    <w:rsid w:val="740E0FFE"/>
    <w:rsid w:val="741B0EB4"/>
    <w:rsid w:val="743159FD"/>
    <w:rsid w:val="74335014"/>
    <w:rsid w:val="743447F0"/>
    <w:rsid w:val="74603B91"/>
    <w:rsid w:val="74C23A26"/>
    <w:rsid w:val="74E365F6"/>
    <w:rsid w:val="75680DEF"/>
    <w:rsid w:val="75E5300C"/>
    <w:rsid w:val="75E86D8A"/>
    <w:rsid w:val="762A53DF"/>
    <w:rsid w:val="765C69B5"/>
    <w:rsid w:val="767702FF"/>
    <w:rsid w:val="77443590"/>
    <w:rsid w:val="77C33D3D"/>
    <w:rsid w:val="77D3095F"/>
    <w:rsid w:val="77F022FA"/>
    <w:rsid w:val="788A6608"/>
    <w:rsid w:val="78975F95"/>
    <w:rsid w:val="789C6984"/>
    <w:rsid w:val="791D5359"/>
    <w:rsid w:val="79241866"/>
    <w:rsid w:val="792A4941"/>
    <w:rsid w:val="792C6CB9"/>
    <w:rsid w:val="795F21DC"/>
    <w:rsid w:val="79DC0980"/>
    <w:rsid w:val="79E87A8A"/>
    <w:rsid w:val="7A0704A0"/>
    <w:rsid w:val="7A256AAE"/>
    <w:rsid w:val="7A2A25EE"/>
    <w:rsid w:val="7A710B5B"/>
    <w:rsid w:val="7AA703C2"/>
    <w:rsid w:val="7AAE78F4"/>
    <w:rsid w:val="7B445746"/>
    <w:rsid w:val="7B841C79"/>
    <w:rsid w:val="7BCF0B89"/>
    <w:rsid w:val="7BF818EA"/>
    <w:rsid w:val="7D770761"/>
    <w:rsid w:val="7D7C0CC7"/>
    <w:rsid w:val="7DE867E9"/>
    <w:rsid w:val="7DF14982"/>
    <w:rsid w:val="7DF84058"/>
    <w:rsid w:val="7E0A6CC5"/>
    <w:rsid w:val="7E720471"/>
    <w:rsid w:val="7F721BA4"/>
    <w:rsid w:val="7F9B0B6F"/>
    <w:rsid w:val="7FA6327A"/>
    <w:rsid w:val="7FB349BE"/>
    <w:rsid w:val="7FD555DE"/>
    <w:rsid w:val="7FDB5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eastAsia="宋体" w:cs="Times New Roman"/>
    </w:rPr>
  </w:style>
  <w:style w:type="paragraph" w:styleId="4">
    <w:name w:val="Body Text"/>
    <w:basedOn w:val="1"/>
    <w:next w:val="1"/>
    <w:autoRedefine/>
    <w:qFormat/>
    <w:uiPriority w:val="0"/>
    <w:pPr>
      <w:adjustRightInd w:val="0"/>
      <w:spacing w:line="360" w:lineRule="auto"/>
    </w:pPr>
    <w:rPr>
      <w:rFonts w:ascii="Times" w:hAnsi="Times" w:eastAsia="宋体" w:cs="Times New Roman"/>
      <w:sz w:val="18"/>
      <w:szCs w:val="20"/>
    </w:rPr>
  </w:style>
  <w:style w:type="paragraph" w:styleId="5">
    <w:name w:val="toc 3"/>
    <w:basedOn w:val="1"/>
    <w:next w:val="1"/>
    <w:autoRedefine/>
    <w:qFormat/>
    <w:uiPriority w:val="0"/>
    <w:pPr>
      <w:ind w:left="840" w:leftChars="400"/>
    </w:pPr>
  </w:style>
  <w:style w:type="paragraph" w:styleId="6">
    <w:name w:val="Plain Text"/>
    <w:basedOn w:val="1"/>
    <w:link w:val="41"/>
    <w:autoRedefine/>
    <w:qFormat/>
    <w:uiPriority w:val="0"/>
    <w:pPr>
      <w:autoSpaceDE/>
      <w:autoSpaceDN/>
      <w:jc w:val="both"/>
    </w:pPr>
    <w:rPr>
      <w:rFonts w:ascii="宋体" w:hAnsi="Courier New" w:eastAsia="宋体" w:cs="Times New Roman"/>
      <w:kern w:val="2"/>
      <w:sz w:val="21"/>
      <w:szCs w:val="20"/>
      <w:lang w:eastAsia="zh-CN"/>
    </w:rPr>
  </w:style>
  <w:style w:type="paragraph" w:styleId="7">
    <w:name w:val="Balloon Text"/>
    <w:basedOn w:val="1"/>
    <w:link w:val="40"/>
    <w:autoRedefine/>
    <w:qFormat/>
    <w:uiPriority w:val="0"/>
    <w:rPr>
      <w:sz w:val="18"/>
      <w:szCs w:val="18"/>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envelope return"/>
    <w:autoRedefine/>
    <w:qFormat/>
    <w:uiPriority w:val="0"/>
    <w:pPr>
      <w:widowControl w:val="0"/>
      <w:snapToGrid w:val="0"/>
      <w:jc w:val="both"/>
    </w:pPr>
    <w:rPr>
      <w:rFonts w:ascii="Calibri" w:hAnsi="Calibri" w:eastAsia="宋体" w:cs="Times New Roman"/>
      <w:kern w:val="2"/>
      <w:sz w:val="21"/>
      <w:szCs w:val="24"/>
      <w:lang w:val="en-US" w:eastAsia="zh-CN" w:bidi="ar-SA"/>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autoRedefine/>
    <w:qFormat/>
    <w:uiPriority w:val="0"/>
  </w:style>
  <w:style w:type="paragraph" w:styleId="12">
    <w:name w:val="toc 2"/>
    <w:basedOn w:val="1"/>
    <w:next w:val="1"/>
    <w:autoRedefine/>
    <w:qFormat/>
    <w:uiPriority w:val="0"/>
    <w:pPr>
      <w:ind w:left="420" w:leftChars="200"/>
    </w:pPr>
  </w:style>
  <w:style w:type="paragraph" w:styleId="13">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0"/>
    <w:rPr>
      <w:b/>
    </w:rPr>
  </w:style>
  <w:style w:type="character" w:styleId="18">
    <w:name w:val="Emphasis"/>
    <w:basedOn w:val="16"/>
    <w:autoRedefine/>
    <w:qFormat/>
    <w:uiPriority w:val="0"/>
    <w:rPr>
      <w:i/>
    </w:rPr>
  </w:style>
  <w:style w:type="character" w:styleId="19">
    <w:name w:val="annotation reference"/>
    <w:basedOn w:val="16"/>
    <w:autoRedefine/>
    <w:qFormat/>
    <w:uiPriority w:val="0"/>
    <w:rPr>
      <w:sz w:val="21"/>
      <w:szCs w:val="21"/>
    </w:rPr>
  </w:style>
  <w:style w:type="paragraph" w:customStyle="1" w:styleId="20">
    <w:name w:val="标题3"/>
    <w:next w:val="1"/>
    <w:autoRedefine/>
    <w:qFormat/>
    <w:uiPriority w:val="0"/>
    <w:pPr>
      <w:keepLines/>
      <w:widowControl w:val="0"/>
      <w:tabs>
        <w:tab w:val="left" w:pos="426"/>
        <w:tab w:val="left" w:pos="567"/>
      </w:tabs>
      <w:snapToGrid w:val="0"/>
      <w:spacing w:beforeLines="50" w:line="360" w:lineRule="auto"/>
      <w:jc w:val="both"/>
      <w:outlineLvl w:val="2"/>
    </w:pPr>
    <w:rPr>
      <w:rFonts w:ascii="Times New Roman" w:hAnsi="Times New Roman" w:eastAsia="宋体" w:cs="Times New Roman"/>
      <w:b/>
      <w:kern w:val="2"/>
      <w:sz w:val="24"/>
      <w:szCs w:val="24"/>
      <w:lang w:val="en-US" w:eastAsia="zh-CN" w:bidi="ar-SA"/>
    </w:rPr>
  </w:style>
  <w:style w:type="paragraph" w:customStyle="1" w:styleId="21">
    <w:name w:val="WPSOffice手动目录 1"/>
    <w:autoRedefine/>
    <w:qFormat/>
    <w:uiPriority w:val="0"/>
    <w:rPr>
      <w:rFonts w:ascii="Times New Roman" w:hAnsi="Times New Roman" w:eastAsia="宋体" w:cs="Times New Roman"/>
      <w:lang w:val="en-US" w:eastAsia="zh-CN" w:bidi="ar-SA"/>
    </w:rPr>
  </w:style>
  <w:style w:type="paragraph" w:customStyle="1" w:styleId="22">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23">
    <w:name w:val="WPSOffice手动目录 3"/>
    <w:autoRedefine/>
    <w:qFormat/>
    <w:uiPriority w:val="0"/>
    <w:pPr>
      <w:ind w:left="400" w:leftChars="400"/>
    </w:pPr>
    <w:rPr>
      <w:rFonts w:ascii="Times New Roman" w:hAnsi="Times New Roman" w:eastAsia="宋体" w:cs="Times New Roman"/>
      <w:lang w:val="en-US" w:eastAsia="zh-CN" w:bidi="ar-SA"/>
    </w:rPr>
  </w:style>
  <w:style w:type="character" w:customStyle="1" w:styleId="24">
    <w:name w:val="font01"/>
    <w:basedOn w:val="16"/>
    <w:autoRedefine/>
    <w:qFormat/>
    <w:uiPriority w:val="0"/>
    <w:rPr>
      <w:rFonts w:hint="eastAsia" w:ascii="宋体" w:hAnsi="宋体" w:eastAsia="宋体" w:cs="宋体"/>
      <w:color w:val="000000"/>
      <w:sz w:val="21"/>
      <w:szCs w:val="21"/>
      <w:u w:val="none"/>
    </w:rPr>
  </w:style>
  <w:style w:type="character" w:customStyle="1" w:styleId="25">
    <w:name w:val="font41"/>
    <w:basedOn w:val="16"/>
    <w:autoRedefine/>
    <w:qFormat/>
    <w:uiPriority w:val="0"/>
    <w:rPr>
      <w:rFonts w:hint="default" w:ascii="Times New Roman" w:hAnsi="Times New Roman" w:cs="Times New Roman"/>
      <w:color w:val="000000"/>
      <w:sz w:val="21"/>
      <w:szCs w:val="21"/>
      <w:u w:val="none"/>
    </w:rPr>
  </w:style>
  <w:style w:type="character" w:customStyle="1" w:styleId="26">
    <w:name w:val="font51"/>
    <w:basedOn w:val="16"/>
    <w:autoRedefine/>
    <w:qFormat/>
    <w:uiPriority w:val="0"/>
    <w:rPr>
      <w:rFonts w:hint="eastAsia" w:ascii="华文中宋" w:hAnsi="华文中宋" w:eastAsia="华文中宋" w:cs="华文中宋"/>
      <w:color w:val="000000"/>
      <w:sz w:val="21"/>
      <w:szCs w:val="21"/>
      <w:u w:val="none"/>
    </w:rPr>
  </w:style>
  <w:style w:type="character" w:customStyle="1" w:styleId="27">
    <w:name w:val="font61"/>
    <w:basedOn w:val="16"/>
    <w:autoRedefine/>
    <w:qFormat/>
    <w:uiPriority w:val="0"/>
    <w:rPr>
      <w:rFonts w:hint="eastAsia" w:ascii="华文中宋" w:hAnsi="华文中宋" w:eastAsia="华文中宋" w:cs="华文中宋"/>
      <w:color w:val="000000"/>
      <w:sz w:val="21"/>
      <w:szCs w:val="21"/>
      <w:u w:val="none"/>
    </w:rPr>
  </w:style>
  <w:style w:type="character" w:customStyle="1" w:styleId="28">
    <w:name w:val="font81"/>
    <w:basedOn w:val="16"/>
    <w:autoRedefine/>
    <w:qFormat/>
    <w:uiPriority w:val="0"/>
    <w:rPr>
      <w:rFonts w:ascii="Segoe UI Symbol" w:hAnsi="Segoe UI Symbol" w:eastAsia="Segoe UI Symbol" w:cs="Segoe UI Symbol"/>
      <w:color w:val="000000"/>
      <w:sz w:val="21"/>
      <w:szCs w:val="21"/>
      <w:u w:val="none"/>
    </w:rPr>
  </w:style>
  <w:style w:type="character" w:customStyle="1" w:styleId="29">
    <w:name w:val="font91"/>
    <w:basedOn w:val="16"/>
    <w:autoRedefine/>
    <w:qFormat/>
    <w:uiPriority w:val="0"/>
    <w:rPr>
      <w:rFonts w:hint="default" w:ascii="Times New Roman" w:hAnsi="Times New Roman" w:cs="Times New Roman"/>
      <w:color w:val="000000"/>
      <w:sz w:val="21"/>
      <w:szCs w:val="21"/>
      <w:u w:val="none"/>
      <w:vertAlign w:val="subscript"/>
    </w:rPr>
  </w:style>
  <w:style w:type="character" w:customStyle="1" w:styleId="30">
    <w:name w:val="font11"/>
    <w:basedOn w:val="16"/>
    <w:autoRedefine/>
    <w:qFormat/>
    <w:uiPriority w:val="0"/>
    <w:rPr>
      <w:rFonts w:hint="eastAsia" w:ascii="宋体" w:hAnsi="宋体" w:eastAsia="宋体" w:cs="宋体"/>
      <w:color w:val="000000"/>
      <w:sz w:val="21"/>
      <w:szCs w:val="21"/>
      <w:u w:val="none"/>
    </w:rPr>
  </w:style>
  <w:style w:type="character" w:customStyle="1" w:styleId="31">
    <w:name w:val="font71"/>
    <w:basedOn w:val="16"/>
    <w:autoRedefine/>
    <w:qFormat/>
    <w:uiPriority w:val="0"/>
    <w:rPr>
      <w:rFonts w:hint="default" w:ascii="Times New Roman" w:hAnsi="Times New Roman" w:cs="Times New Roman"/>
      <w:color w:val="000000"/>
      <w:sz w:val="21"/>
      <w:szCs w:val="21"/>
      <w:u w:val="none"/>
    </w:rPr>
  </w:style>
  <w:style w:type="character" w:customStyle="1" w:styleId="32">
    <w:name w:val="font101"/>
    <w:basedOn w:val="16"/>
    <w:autoRedefine/>
    <w:qFormat/>
    <w:uiPriority w:val="0"/>
    <w:rPr>
      <w:rFonts w:hint="eastAsia" w:ascii="等线" w:hAnsi="等线" w:eastAsia="等线" w:cs="等线"/>
      <w:color w:val="000000"/>
      <w:sz w:val="21"/>
      <w:szCs w:val="21"/>
      <w:u w:val="none"/>
    </w:rPr>
  </w:style>
  <w:style w:type="character" w:customStyle="1" w:styleId="33">
    <w:name w:val="font112"/>
    <w:basedOn w:val="16"/>
    <w:autoRedefine/>
    <w:qFormat/>
    <w:uiPriority w:val="0"/>
    <w:rPr>
      <w:rFonts w:hint="eastAsia" w:ascii="等线" w:hAnsi="等线" w:eastAsia="等线" w:cs="等线"/>
      <w:color w:val="000000"/>
      <w:sz w:val="21"/>
      <w:szCs w:val="21"/>
      <w:u w:val="none"/>
    </w:rPr>
  </w:style>
  <w:style w:type="character" w:customStyle="1" w:styleId="34">
    <w:name w:val="font21"/>
    <w:basedOn w:val="16"/>
    <w:autoRedefine/>
    <w:qFormat/>
    <w:uiPriority w:val="0"/>
    <w:rPr>
      <w:rFonts w:hint="eastAsia" w:ascii="仿宋" w:hAnsi="仿宋" w:eastAsia="仿宋" w:cs="仿宋"/>
      <w:color w:val="000000"/>
      <w:sz w:val="22"/>
      <w:szCs w:val="22"/>
      <w:u w:val="none"/>
    </w:rPr>
  </w:style>
  <w:style w:type="character" w:customStyle="1" w:styleId="35">
    <w:name w:val="font31"/>
    <w:basedOn w:val="16"/>
    <w:autoRedefine/>
    <w:qFormat/>
    <w:uiPriority w:val="0"/>
    <w:rPr>
      <w:rFonts w:hint="eastAsia" w:ascii="仿宋" w:hAnsi="仿宋" w:eastAsia="仿宋" w:cs="仿宋"/>
      <w:color w:val="000000"/>
      <w:sz w:val="22"/>
      <w:szCs w:val="22"/>
      <w:u w:val="none"/>
      <w:vertAlign w:val="superscript"/>
    </w:rPr>
  </w:style>
  <w:style w:type="paragraph" w:customStyle="1" w:styleId="36">
    <w:name w:val="表格内容"/>
    <w:next w:val="1"/>
    <w:autoRedefine/>
    <w:qFormat/>
    <w:uiPriority w:val="0"/>
    <w:pPr>
      <w:jc w:val="center"/>
    </w:pPr>
    <w:rPr>
      <w:rFonts w:ascii="Times New Roman" w:hAnsi="Times New Roman" w:eastAsia="宋体" w:cs="Times New Roman"/>
      <w:kern w:val="2"/>
      <w:position w:val="-3"/>
      <w:sz w:val="21"/>
      <w:szCs w:val="21"/>
      <w:lang w:val="en-US" w:eastAsia="zh-CN" w:bidi="ar-SA"/>
    </w:rPr>
  </w:style>
  <w:style w:type="character" w:customStyle="1" w:styleId="37">
    <w:name w:val="纯文本 Char"/>
    <w:basedOn w:val="16"/>
    <w:autoRedefine/>
    <w:qFormat/>
    <w:uiPriority w:val="0"/>
    <w:rPr>
      <w:rFonts w:ascii="宋体" w:hAnsi="Courier New" w:eastAsia="宋体" w:cs="Times New Roman"/>
      <w:kern w:val="2"/>
      <w:sz w:val="21"/>
      <w:szCs w:val="20"/>
    </w:rPr>
  </w:style>
  <w:style w:type="paragraph" w:styleId="38">
    <w:name w:val="List Paragraph"/>
    <w:basedOn w:val="1"/>
    <w:autoRedefine/>
    <w:qFormat/>
    <w:uiPriority w:val="1"/>
    <w:pPr>
      <w:spacing w:line="468" w:lineRule="exact"/>
      <w:ind w:left="1206" w:hanging="420"/>
    </w:pPr>
  </w:style>
  <w:style w:type="paragraph" w:customStyle="1" w:styleId="39">
    <w:name w:val="！标题2"/>
    <w:basedOn w:val="1"/>
    <w:next w:val="1"/>
    <w:autoRedefine/>
    <w:qFormat/>
    <w:uiPriority w:val="0"/>
    <w:pPr>
      <w:tabs>
        <w:tab w:val="left" w:leader="dot" w:pos="0"/>
      </w:tabs>
      <w:spacing w:beforeLines="50" w:afterLines="50"/>
      <w:outlineLvl w:val="1"/>
    </w:pPr>
    <w:rPr>
      <w:rFonts w:ascii="Times New Roman" w:hAnsi="Times New Roman" w:eastAsia="宋体" w:cstheme="minorEastAsia"/>
      <w:b/>
      <w:bCs/>
      <w:color w:val="000000" w:themeColor="text1"/>
      <w:sz w:val="30"/>
      <w:szCs w:val="30"/>
      <w14:textFill>
        <w14:solidFill>
          <w14:schemeClr w14:val="tx1"/>
        </w14:solidFill>
      </w14:textFill>
    </w:rPr>
  </w:style>
  <w:style w:type="character" w:customStyle="1" w:styleId="40">
    <w:name w:val="批注框文本 Char"/>
    <w:basedOn w:val="16"/>
    <w:link w:val="7"/>
    <w:autoRedefine/>
    <w:qFormat/>
    <w:uiPriority w:val="0"/>
    <w:rPr>
      <w:rFonts w:asciiTheme="minorHAnsi" w:hAnsiTheme="minorHAnsi" w:eastAsiaTheme="minorEastAsia" w:cstheme="minorBidi"/>
      <w:kern w:val="2"/>
      <w:sz w:val="18"/>
      <w:szCs w:val="18"/>
    </w:rPr>
  </w:style>
  <w:style w:type="character" w:customStyle="1" w:styleId="41">
    <w:name w:val="纯文本 Char1"/>
    <w:basedOn w:val="16"/>
    <w:link w:val="6"/>
    <w:autoRedefine/>
    <w:qFormat/>
    <w:uiPriority w:val="0"/>
    <w:rPr>
      <w:rFonts w:ascii="宋体" w:hAnsi="Courier New" w:eastAsia="宋体" w:cs="Times New Roman"/>
      <w:kern w:val="2"/>
      <w:sz w:val="21"/>
      <w:szCs w:val="20"/>
      <w:lang w:eastAsia="zh-CN"/>
    </w:rPr>
  </w:style>
  <w:style w:type="paragraph" w:customStyle="1" w:styleId="42">
    <w:name w:val="_Style 40"/>
    <w:basedOn w:val="1"/>
    <w:next w:val="1"/>
    <w:autoRedefine/>
    <w:qFormat/>
    <w:uiPriority w:val="0"/>
    <w:pPr>
      <w:pBdr>
        <w:bottom w:val="single" w:color="auto" w:sz="6" w:space="1"/>
      </w:pBdr>
      <w:jc w:val="center"/>
    </w:pPr>
    <w:rPr>
      <w:rFonts w:ascii="Arial" w:eastAsia="宋体"/>
      <w:vanish/>
      <w:sz w:val="16"/>
    </w:rPr>
  </w:style>
  <w:style w:type="paragraph" w:customStyle="1" w:styleId="43">
    <w:name w:val="_Style 41"/>
    <w:basedOn w:val="1"/>
    <w:next w:val="1"/>
    <w:autoRedefine/>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1538</Words>
  <Characters>1654</Characters>
  <Lines>97</Lines>
  <Paragraphs>27</Paragraphs>
  <TotalTime>7</TotalTime>
  <ScaleCrop>false</ScaleCrop>
  <LinksUpToDate>false</LinksUpToDate>
  <CharactersWithSpaces>1696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2022-04-17T12:03:00Z</dcterms:created>
  <dc:creator>532932199804011749</dc:creator>
  <cp:lastModifiedBy> </cp:lastModifiedBy>
  <cp:lastPrinted>2022-12-23T06:14:00Z</cp:lastPrinted>
  <dcterms:modified xsi:type="dcterms:W3CDTF">2025-06-24T02:49:29Z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CC8A77741D1B47CEB750236F183BBD99_13</vt:lpwstr>
  </property>
  <property fmtid="{D5CDD505-2E9C-101B-9397-08002B2CF9AE}" pid="4" name="KSOTemplateDocerSaveRecord">
    <vt:lpwstr>eyJoZGlkIjoiOWYyODExMGYzNmI0NGE0ZTEyNTEzODJiYjRiN2M2M2UiLCJ1c2VySWQiOiIyNjkyOTI1NzIifQ==</vt:lpwstr>
  </property>
</Properties>
</file>